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C7B64" w14:textId="6D8DC0B2" w:rsidR="00AA7ED3" w:rsidRDefault="00B1472E" w:rsidP="00AA7ED3">
      <w:pPr>
        <w:jc w:val="left"/>
        <w:rPr>
          <w:rFonts w:ascii="HG丸ｺﾞｼｯｸM-PRO" w:hAnsi="HG丸ｺﾞｼｯｸM-PRO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509" behindDoc="0" locked="0" layoutInCell="1" allowOverlap="1" wp14:anchorId="6C342DE7" wp14:editId="0C2D6F75">
                <wp:simplePos x="0" y="0"/>
                <wp:positionH relativeFrom="column">
                  <wp:posOffset>3168015</wp:posOffset>
                </wp:positionH>
                <wp:positionV relativeFrom="paragraph">
                  <wp:posOffset>-62865</wp:posOffset>
                </wp:positionV>
                <wp:extent cx="2195830" cy="295275"/>
                <wp:effectExtent l="0" t="0" r="1397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583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EFA88" w14:textId="4276E882" w:rsidR="00B1472E" w:rsidRPr="0025405C" w:rsidRDefault="00B1472E" w:rsidP="00B1472E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5405C">
                              <w:rPr>
                                <w:rFonts w:ascii="游明朝" w:eastAsia="游明朝" w:hAnsi="ＭＳ 明朝" w:cs="Times New Roman" w:hint="eastAsia"/>
                                <w:b/>
                                <w:bCs/>
                                <w:color w:val="000000"/>
                                <w:szCs w:val="28"/>
                              </w:rPr>
                              <w:t>提出資料　Ｃ－（１</w:t>
                            </w:r>
                            <w:r>
                              <w:rPr>
                                <w:rFonts w:ascii="游明朝" w:eastAsia="游明朝" w:hAnsi="ＭＳ 明朝" w:cs="Times New Roman" w:hint="eastAsia"/>
                                <w:b/>
                                <w:bCs/>
                                <w:color w:val="000000"/>
                                <w:szCs w:val="28"/>
                              </w:rPr>
                              <w:t>1</w:t>
                            </w:r>
                            <w:r w:rsidRPr="0025405C">
                              <w:rPr>
                                <w:rFonts w:ascii="游明朝" w:eastAsia="游明朝" w:hAnsi="ＭＳ 明朝" w:cs="Times New Roman" w:hint="eastAsia"/>
                                <w:b/>
                                <w:bCs/>
                                <w:color w:val="000000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t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42D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49.45pt;margin-top:-4.95pt;width:172.9pt;height:23.25pt;z-index:2516675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" fillcolor="white [3201]" strokecolor="black [3200]" strokeweight="2pt">
                <v:textbox inset=",0">
                  <w:txbxContent>
                    <w:p w14:paraId="785EFA88" w14:textId="4276E882" w:rsidR="00B1472E" w:rsidRPr="0025405C" w:rsidRDefault="00B1472E" w:rsidP="00B1472E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22"/>
                        </w:rPr>
                      </w:pPr>
                      <w:r w:rsidRPr="0025405C">
                        <w:rPr>
                          <w:rFonts w:ascii="游明朝" w:eastAsia="游明朝" w:hAnsi="ＭＳ 明朝" w:cs="Times New Roman" w:hint="eastAsia"/>
                          <w:b/>
                          <w:bCs/>
                          <w:color w:val="000000"/>
                          <w:szCs w:val="28"/>
                        </w:rPr>
                        <w:t>提出資料　Ｃ－（１</w:t>
                      </w:r>
                      <w:r>
                        <w:rPr>
                          <w:rFonts w:ascii="游明朝" w:eastAsia="游明朝" w:hAnsi="ＭＳ 明朝" w:cs="Times New Roman" w:hint="eastAsia"/>
                          <w:b/>
                          <w:bCs/>
                          <w:color w:val="000000"/>
                          <w:szCs w:val="28"/>
                        </w:rPr>
                        <w:t>1</w:t>
                      </w:r>
                      <w:r w:rsidRPr="0025405C">
                        <w:rPr>
                          <w:rFonts w:ascii="游明朝" w:eastAsia="游明朝" w:hAnsi="ＭＳ 明朝" w:cs="Times New Roman" w:hint="eastAsia"/>
                          <w:b/>
                          <w:bCs/>
                          <w:color w:val="000000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A7ED3" w:rsidRPr="00EF69D2">
        <w:rPr>
          <w:rFonts w:ascii="HG丸ｺﾞｼｯｸM-PRO" w:hAnsi="HG丸ｺﾞｼｯｸM-PRO" w:hint="eastAsia"/>
          <w:sz w:val="18"/>
          <w:szCs w:val="18"/>
        </w:rPr>
        <w:t>国スポ事故報告書（様式）</w:t>
      </w:r>
    </w:p>
    <w:p w14:paraId="41CC6873" w14:textId="633B1B28" w:rsidR="004605EB" w:rsidRPr="00012B7E" w:rsidRDefault="005C4FDE" w:rsidP="004605EB">
      <w:pPr>
        <w:jc w:val="center"/>
        <w:rPr>
          <w:rFonts w:ascii="HG丸ｺﾞｼｯｸM-PRO" w:hAnsi="HG丸ｺﾞｼｯｸM-PRO"/>
          <w:b/>
          <w:sz w:val="32"/>
        </w:rPr>
      </w:pPr>
      <w:r w:rsidRPr="00012B7E"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 w:rsidRPr="00012B7E">
        <w:rPr>
          <w:rFonts w:ascii="HG丸ｺﾞｼｯｸM-PRO" w:hAnsi="HG丸ｺﾞｼｯｸM-PRO" w:hint="eastAsia"/>
          <w:b/>
          <w:sz w:val="32"/>
        </w:rPr>
        <w:t>ス</w:t>
      </w:r>
      <w:r w:rsidR="00E504C4" w:rsidRPr="00012B7E">
        <w:rPr>
          <w:rFonts w:ascii="HG丸ｺﾞｼｯｸM-PRO" w:hAnsi="HG丸ｺﾞｼｯｸM-PRO" w:hint="eastAsia"/>
          <w:b/>
          <w:sz w:val="32"/>
        </w:rPr>
        <w:t xml:space="preserve"> </w:t>
      </w:r>
      <w:r w:rsidR="00A27418" w:rsidRPr="00012B7E">
        <w:rPr>
          <w:rFonts w:ascii="HG丸ｺﾞｼｯｸM-PRO" w:hAnsi="HG丸ｺﾞｼｯｸM-PRO" w:hint="eastAsia"/>
          <w:b/>
          <w:sz w:val="32"/>
        </w:rPr>
        <w:t>ポ</w:t>
      </w:r>
      <w:r w:rsidRPr="00012B7E"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6"/>
        <w:gridCol w:w="26"/>
        <w:gridCol w:w="2891"/>
        <w:gridCol w:w="706"/>
        <w:gridCol w:w="2731"/>
        <w:gridCol w:w="6"/>
      </w:tblGrid>
      <w:tr w:rsidR="005C4FDE" w14:paraId="7238D76F" w14:textId="77777777" w:rsidTr="00E022A2">
        <w:trPr>
          <w:gridAfter w:val="1"/>
          <w:wAfter w:w="6" w:type="dxa"/>
          <w:trHeight w:val="314"/>
        </w:trPr>
        <w:tc>
          <w:tcPr>
            <w:tcW w:w="2287" w:type="dxa"/>
            <w:gridSpan w:val="2"/>
          </w:tcPr>
          <w:p w14:paraId="45A70980" w14:textId="77777777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大会</w:t>
            </w:r>
          </w:p>
        </w:tc>
        <w:tc>
          <w:tcPr>
            <w:tcW w:w="6354" w:type="dxa"/>
            <w:gridSpan w:val="4"/>
          </w:tcPr>
          <w:p w14:paraId="34245E0D" w14:textId="51AC3D96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第　　回　(国民</w:t>
            </w:r>
            <w:r w:rsidR="00A27418">
              <w:rPr>
                <w:rFonts w:ascii="HG丸ｺﾞｼｯｸM-PRO" w:hAnsi="HG丸ｺﾞｼｯｸM-PRO" w:hint="eastAsia"/>
              </w:rPr>
              <w:t>スポーツ</w:t>
            </w:r>
            <w:r>
              <w:rPr>
                <w:rFonts w:ascii="HG丸ｺﾞｼｯｸM-PRO" w:hAnsi="HG丸ｺﾞｼｯｸM-PRO" w:hint="eastAsia"/>
              </w:rPr>
              <w:t>大会・冬季大会)</w:t>
            </w:r>
          </w:p>
        </w:tc>
      </w:tr>
      <w:tr w:rsidR="005C4FDE" w14:paraId="51F00065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549"/>
        </w:trPr>
        <w:tc>
          <w:tcPr>
            <w:tcW w:w="2281" w:type="dxa"/>
            <w:vAlign w:val="center"/>
          </w:tcPr>
          <w:p w14:paraId="09ADBECE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697D9384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11910F04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923" w:type="dxa"/>
            <w:gridSpan w:val="3"/>
            <w:vAlign w:val="center"/>
          </w:tcPr>
          <w:p w14:paraId="04F9BAB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ブロック大会</w:t>
            </w:r>
          </w:p>
        </w:tc>
        <w:tc>
          <w:tcPr>
            <w:tcW w:w="3437" w:type="dxa"/>
            <w:gridSpan w:val="2"/>
            <w:vAlign w:val="center"/>
          </w:tcPr>
          <w:p w14:paraId="7B7BA82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65998AEE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415"/>
        </w:trPr>
        <w:tc>
          <w:tcPr>
            <w:tcW w:w="2281" w:type="dxa"/>
            <w:vAlign w:val="center"/>
          </w:tcPr>
          <w:p w14:paraId="7F4BFD2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60" w:type="dxa"/>
            <w:gridSpan w:val="5"/>
            <w:tcBorders>
              <w:bottom w:val="single" w:sz="4" w:space="0" w:color="auto"/>
            </w:tcBorders>
            <w:vAlign w:val="center"/>
          </w:tcPr>
          <w:p w14:paraId="213ABE0C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から　　　年　　月　　日まで</w:t>
            </w:r>
          </w:p>
        </w:tc>
      </w:tr>
      <w:tr w:rsidR="005C4FDE" w14:paraId="3363C9D6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1541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4E73AB9F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468BC076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</w:p>
          <w:p w14:paraId="7A635691" w14:textId="34D62C48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bookmarkStart w:id="0" w:name="_GoBack"/>
            <w:bookmarkEnd w:id="0"/>
          </w:p>
          <w:p w14:paraId="176D9AFA" w14:textId="77777777" w:rsidR="00B01B9F" w:rsidRDefault="00B01B9F">
            <w:pPr>
              <w:rPr>
                <w:rFonts w:ascii="HG丸ｺﾞｼｯｸM-PRO" w:hAnsi="HG丸ｺﾞｼｯｸM-PRO"/>
                <w:sz w:val="21"/>
              </w:rPr>
            </w:pPr>
          </w:p>
          <w:p w14:paraId="79535855" w14:textId="21CF8CB9" w:rsidR="005C4FDE" w:rsidRDefault="005C4FDE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携帯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F806A4"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　</w:t>
            </w:r>
            <w:r w:rsidR="00B01B9F">
              <w:rPr>
                <w:rFonts w:ascii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hAnsi="HG丸ｺﾞｼｯｸM-PRO" w:hint="eastAsia"/>
              </w:rPr>
              <w:t xml:space="preserve">　（　　　　）</w:t>
            </w:r>
          </w:p>
          <w:p w14:paraId="0B0864F5" w14:textId="59CBBF6B" w:rsidR="00B01B9F" w:rsidRDefault="00B01B9F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4FFCE180" w14:textId="4170F179" w:rsidR="00C0552D" w:rsidRPr="00C0552D" w:rsidRDefault="00C0552D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Cs w:val="21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</w:p>
        </w:tc>
      </w:tr>
      <w:tr w:rsidR="005C4FDE" w14:paraId="4540E5D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281" w:type="dxa"/>
            <w:tcBorders>
              <w:bottom w:val="dashed" w:sz="4" w:space="0" w:color="auto"/>
            </w:tcBorders>
            <w:vAlign w:val="center"/>
          </w:tcPr>
          <w:p w14:paraId="1642E485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629" w:type="dxa"/>
            <w:gridSpan w:val="4"/>
            <w:tcBorders>
              <w:bottom w:val="dashed" w:sz="4" w:space="0" w:color="auto"/>
            </w:tcBorders>
            <w:vAlign w:val="center"/>
          </w:tcPr>
          <w:p w14:paraId="1F458AA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49E3DA77" w14:textId="0C32A3BC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48502402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651"/>
        </w:trPr>
        <w:tc>
          <w:tcPr>
            <w:tcW w:w="2281" w:type="dxa"/>
            <w:tcBorders>
              <w:top w:val="dashed" w:sz="4" w:space="0" w:color="auto"/>
            </w:tcBorders>
            <w:vAlign w:val="center"/>
          </w:tcPr>
          <w:p w14:paraId="65BF38E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629" w:type="dxa"/>
            <w:gridSpan w:val="4"/>
            <w:tcBorders>
              <w:top w:val="dashed" w:sz="4" w:space="0" w:color="auto"/>
            </w:tcBorders>
            <w:vAlign w:val="center"/>
          </w:tcPr>
          <w:p w14:paraId="73F8070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0D31BDEF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年　　月　　日生</w:t>
            </w:r>
          </w:p>
        </w:tc>
      </w:tr>
      <w:tr w:rsidR="005C4FDE" w14:paraId="3CA26CF6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458244A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60" w:type="dxa"/>
            <w:gridSpan w:val="5"/>
            <w:vAlign w:val="center"/>
          </w:tcPr>
          <w:p w14:paraId="3191ACE4" w14:textId="77777777" w:rsidR="005C4FDE" w:rsidRDefault="005C4FDE">
            <w:pPr>
              <w:ind w:firstLine="462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競技</w:t>
            </w:r>
          </w:p>
        </w:tc>
      </w:tr>
      <w:tr w:rsidR="005C4FDE" w14:paraId="2769F19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67"/>
        </w:trPr>
        <w:tc>
          <w:tcPr>
            <w:tcW w:w="2281" w:type="dxa"/>
            <w:vAlign w:val="center"/>
          </w:tcPr>
          <w:p w14:paraId="3E3AF3C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76A808E3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39088A37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2666E556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60" w:type="dxa"/>
            <w:gridSpan w:val="5"/>
            <w:vAlign w:val="center"/>
          </w:tcPr>
          <w:p w14:paraId="5478CA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　午前・午後　　時　　　分頃</w:t>
            </w:r>
          </w:p>
        </w:tc>
      </w:tr>
      <w:tr w:rsidR="005C4FDE" w14:paraId="5348B183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94"/>
        </w:trPr>
        <w:tc>
          <w:tcPr>
            <w:tcW w:w="2281" w:type="dxa"/>
            <w:vAlign w:val="center"/>
          </w:tcPr>
          <w:p w14:paraId="17AB29D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C71BA8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60" w:type="dxa"/>
            <w:gridSpan w:val="5"/>
            <w:vAlign w:val="center"/>
          </w:tcPr>
          <w:p w14:paraId="520CE20B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145C6CDB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815"/>
        </w:trPr>
        <w:tc>
          <w:tcPr>
            <w:tcW w:w="2281" w:type="dxa"/>
            <w:vAlign w:val="center"/>
          </w:tcPr>
          <w:p w14:paraId="26CECF8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60" w:type="dxa"/>
            <w:gridSpan w:val="5"/>
            <w:vAlign w:val="center"/>
          </w:tcPr>
          <w:p w14:paraId="66FD0958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2CB31EF4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38C8D90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60" w:type="dxa"/>
            <w:gridSpan w:val="5"/>
            <w:vAlign w:val="center"/>
          </w:tcPr>
          <w:p w14:paraId="0C3A1E9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59EAE879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6EB749A9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60" w:type="dxa"/>
            <w:gridSpan w:val="5"/>
            <w:vAlign w:val="center"/>
          </w:tcPr>
          <w:p w14:paraId="0891BC21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日（入院　　　　日、通院　　　　日）</w:t>
            </w:r>
          </w:p>
        </w:tc>
      </w:tr>
      <w:tr w:rsidR="00E022A2" w14:paraId="7331D370" w14:textId="77777777" w:rsidTr="00C0552D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8647" w:type="dxa"/>
            <w:gridSpan w:val="7"/>
            <w:vAlign w:val="center"/>
          </w:tcPr>
          <w:p w14:paraId="2BA1A489" w14:textId="77777777" w:rsidR="00E022A2" w:rsidRPr="00E022A2" w:rsidRDefault="00E022A2" w:rsidP="00805FF8">
            <w:pPr>
              <w:ind w:firstLineChars="100" w:firstLine="210"/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下記内容を確認のうえ、□に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E022A2" w:rsidRPr="00892143" w14:paraId="7DB3CAEC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19078860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13" w:type="dxa"/>
                <w:gridSpan w:val="3"/>
                <w:vAlign w:val="center"/>
              </w:tcPr>
              <w:p w14:paraId="59896E51" w14:textId="3FBE5CF5" w:rsidR="00E022A2" w:rsidRPr="00E022A2" w:rsidRDefault="00A377BE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pacing w:val="42"/>
                    <w:kern w:val="0"/>
                    <w:sz w:val="48"/>
                    <w:szCs w:val="52"/>
                  </w:rPr>
                  <w:t>☐</w:t>
                </w:r>
              </w:p>
            </w:tc>
          </w:sdtContent>
        </w:sdt>
        <w:tc>
          <w:tcPr>
            <w:tcW w:w="6334" w:type="dxa"/>
            <w:gridSpan w:val="4"/>
            <w:vAlign w:val="center"/>
          </w:tcPr>
          <w:p w14:paraId="0859F25F" w14:textId="027A533D" w:rsidR="0043394D" w:rsidRPr="00E022A2" w:rsidRDefault="00E022A2" w:rsidP="00F22A19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</w:t>
            </w:r>
            <w:r w:rsidR="00F22A19">
              <w:rPr>
                <w:rFonts w:ascii="HG丸ｺﾞｼｯｸM-PRO" w:hAnsi="HG丸ｺﾞｼｯｸM-PRO"/>
                <w:sz w:val="21"/>
              </w:rPr>
              <w:t>5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年度版」内の「【9】個人情報の取り扱い」のとおり取り扱われること</w:t>
            </w:r>
            <w:r w:rsidR="00482FED">
              <w:rPr>
                <w:rFonts w:ascii="HG丸ｺﾞｼｯｸM-PRO" w:hAnsi="HG丸ｺﾞｼｯｸM-PRO" w:hint="eastAsia"/>
                <w:sz w:val="21"/>
              </w:rPr>
              <w:t>について本人の同意を確認しました。</w:t>
            </w:r>
          </w:p>
        </w:tc>
      </w:tr>
    </w:tbl>
    <w:p w14:paraId="57C27BEB" w14:textId="77777777" w:rsidR="009F4AC8" w:rsidRPr="00012B7E" w:rsidRDefault="009F4AC8">
      <w:pPr>
        <w:rPr>
          <w:rFonts w:ascii="HG丸ｺﾞｼｯｸM-PRO" w:hAnsi="HG丸ｺﾞｼｯｸM-PRO"/>
          <w:sz w:val="2"/>
          <w:szCs w:val="2"/>
        </w:rPr>
      </w:pPr>
    </w:p>
    <w:p w14:paraId="570F15EC" w14:textId="22B5A4DB" w:rsidR="00710065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07455D93" w14:textId="77777777" w:rsidR="005C4FDE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 xml:space="preserve">　　　　　年　　　月　　　日</w:t>
      </w:r>
    </w:p>
    <w:tbl>
      <w:tblPr>
        <w:tblW w:w="8505" w:type="dxa"/>
        <w:tblInd w:w="426" w:type="dxa"/>
        <w:tblLook w:val="04A0" w:firstRow="1" w:lastRow="0" w:firstColumn="1" w:lastColumn="0" w:noHBand="0" w:noVBand="1"/>
      </w:tblPr>
      <w:tblGrid>
        <w:gridCol w:w="3821"/>
        <w:gridCol w:w="1538"/>
        <w:gridCol w:w="3146"/>
      </w:tblGrid>
      <w:tr w:rsidR="00820E0E" w:rsidRPr="00820E0E" w14:paraId="50CA90E8" w14:textId="77777777" w:rsidTr="00EF69D2">
        <w:trPr>
          <w:trHeight w:val="627"/>
        </w:trPr>
        <w:tc>
          <w:tcPr>
            <w:tcW w:w="3821" w:type="dxa"/>
            <w:vAlign w:val="bottom"/>
          </w:tcPr>
          <w:p w14:paraId="0B238767" w14:textId="77777777" w:rsidR="0026161A" w:rsidRPr="00AC70E9" w:rsidRDefault="0026161A" w:rsidP="00BD095D">
            <w:pPr>
              <w:jc w:val="right"/>
              <w:rPr>
                <w:rFonts w:ascii="HG丸ｺﾞｼｯｸM-PRO" w:hAnsi="HG丸ｺﾞｼｯｸM-PRO"/>
                <w:sz w:val="21"/>
                <w:szCs w:val="21"/>
                <w:lang w:eastAsia="zh-TW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9E0C57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4F2A39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6F4820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　　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lang w:eastAsia="zh-TW"/>
              </w:rPr>
              <w:t>協会</w:t>
            </w:r>
          </w:p>
        </w:tc>
        <w:tc>
          <w:tcPr>
            <w:tcW w:w="1538" w:type="dxa"/>
          </w:tcPr>
          <w:p w14:paraId="6D0E3A54" w14:textId="77777777" w:rsidR="0026161A" w:rsidRPr="00AC70E9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55E0A665" w14:textId="77777777" w:rsidR="0026161A" w:rsidRPr="00820E0E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AC70E9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820E0E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265C5087" w14:textId="77777777" w:rsidR="0026161A" w:rsidRPr="00820E0E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146" w:type="dxa"/>
            <w:vAlign w:val="bottom"/>
          </w:tcPr>
          <w:p w14:paraId="3E8A0ABC" w14:textId="5BB56442" w:rsidR="0026161A" w:rsidRPr="00820E0E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   　　　　　　</w:t>
            </w:r>
            <w:r w:rsidR="006A4C3B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820E0E" w14:paraId="7688DC08" w14:textId="77777777" w:rsidTr="00EF69D2">
        <w:trPr>
          <w:trHeight w:val="468"/>
        </w:trPr>
        <w:tc>
          <w:tcPr>
            <w:tcW w:w="3821" w:type="dxa"/>
            <w:vAlign w:val="center"/>
          </w:tcPr>
          <w:p w14:paraId="0626007B" w14:textId="77777777" w:rsidR="0026161A" w:rsidRPr="00820E0E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7AED2D3F" w14:textId="77777777" w:rsidR="00D6133B" w:rsidRPr="00AC70E9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  <w:b/>
                <w:bCs/>
                <w:sz w:val="21"/>
                <w:szCs w:val="21"/>
                <w:u w:val="single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616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616"/>
              </w:rPr>
              <w:t>者</w:t>
            </w:r>
          </w:p>
        </w:tc>
        <w:tc>
          <w:tcPr>
            <w:tcW w:w="3146" w:type="dxa"/>
            <w:vAlign w:val="bottom"/>
          </w:tcPr>
          <w:p w14:paraId="77EDBD6C" w14:textId="77777777" w:rsidR="0026161A" w:rsidRPr="00AC70E9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　　　　　　　　 </w:t>
            </w:r>
          </w:p>
        </w:tc>
      </w:tr>
    </w:tbl>
    <w:p w14:paraId="7B6E0C39" w14:textId="77777777" w:rsidR="005C4FDE" w:rsidRPr="00820E0E" w:rsidRDefault="005C4FDE">
      <w:pPr>
        <w:rPr>
          <w:rFonts w:ascii="HG丸ｺﾞｼｯｸM-PRO" w:hAnsi="HG丸ｺﾞｼｯｸM-PRO"/>
        </w:rPr>
      </w:pPr>
    </w:p>
    <w:p w14:paraId="40D9495B" w14:textId="306ABD03" w:rsidR="005C4FDE" w:rsidRDefault="00AA7ED3" w:rsidP="00EF69D2">
      <w:pPr>
        <w:ind w:firstLine="440"/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413" behindDoc="0" locked="0" layoutInCell="1" allowOverlap="1" wp14:anchorId="57E17091" wp14:editId="2F9984BF">
                <wp:simplePos x="0" y="0"/>
                <wp:positionH relativeFrom="column">
                  <wp:posOffset>-252095</wp:posOffset>
                </wp:positionH>
                <wp:positionV relativeFrom="paragraph">
                  <wp:posOffset>285750</wp:posOffset>
                </wp:positionV>
                <wp:extent cx="6052820" cy="632460"/>
                <wp:effectExtent l="0" t="0" r="24130" b="15240"/>
                <wp:wrapSquare wrapText="bothSides"/>
                <wp:docPr id="15392556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ACD6" w14:textId="437DB666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0B8981F6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354B6347" w14:textId="59425F9B" w:rsid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  <w:p w14:paraId="1A85B808" w14:textId="09314DAE" w:rsidR="00AA7ED3" w:rsidRPr="00AA7ED3" w:rsidRDefault="00AA7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17091" id="_x0000_s1027" type="#_x0000_t202" style="position:absolute;left:0;text-align:left;margin-left:-19.85pt;margin-top:22.5pt;width:476.6pt;height:49.8pt;z-index:251663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">
                <v:textbox>
                  <w:txbxContent>
                    <w:p w14:paraId="5B8EACD6" w14:textId="437DB666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0B8981F6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354B6347" w14:textId="59425F9B" w:rsid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  <w:p w14:paraId="1A85B808" w14:textId="09314DAE" w:rsidR="00AA7ED3" w:rsidRPr="00AA7ED3" w:rsidRDefault="00AA7ED3"/>
                  </w:txbxContent>
                </v:textbox>
                <w10:wrap type="square"/>
              </v:shape>
            </w:pict>
          </mc:Fallback>
        </mc:AlternateContent>
      </w:r>
      <w:r w:rsidR="00F16A75" w:rsidRPr="00820E0E">
        <w:rPr>
          <w:rFonts w:ascii="HG丸ｺﾞｼｯｸM-PRO" w:hAnsi="HG丸ｺﾞｼｯｸM-PRO" w:hint="eastAsia"/>
        </w:rPr>
        <w:t xml:space="preserve">公 益 </w:t>
      </w:r>
      <w:r w:rsidR="005C4FDE" w:rsidRPr="00820E0E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5C4FDE" w:rsidRPr="00820E0E">
        <w:rPr>
          <w:rFonts w:ascii="HG丸ｺﾞｼｯｸM-PRO" w:hAnsi="HG丸ｺﾞｼｯｸM-PRO" w:hint="eastAsia"/>
        </w:rPr>
        <w:t xml:space="preserve">日 本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>
        <w:rPr>
          <w:rFonts w:ascii="HG丸ｺﾞｼｯｸM-PRO" w:hAnsi="HG丸ｺﾞｼｯｸM-PRO" w:hint="eastAsia"/>
        </w:rPr>
        <w:t xml:space="preserve"> </w:t>
      </w:r>
      <w:r w:rsidR="005C4FDE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  <w:r w:rsidR="005C4FDE">
        <w:rPr>
          <w:rFonts w:ascii="HG丸ｺﾞｼｯｸM-PRO" w:hAnsi="HG丸ｺﾞｼｯｸM-PRO"/>
        </w:rPr>
        <w:br w:type="page"/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lastRenderedPageBreak/>
        <w:t>国</w:t>
      </w:r>
      <w:r w:rsidR="00A27418" w:rsidRPr="00EF69D2">
        <w:rPr>
          <w:rFonts w:ascii="HG丸ｺﾞｼｯｸM-PRO" w:hAnsi="HG丸ｺﾞｼｯｸM-PRO" w:hint="eastAsia"/>
          <w:sz w:val="18"/>
          <w:szCs w:val="18"/>
        </w:rPr>
        <w:t>スポ</w:t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t>事故報告書（様式）</w: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0" allowOverlap="1" wp14:anchorId="347EBFB1" wp14:editId="23B9A5E2">
                <wp:simplePos x="0" y="0"/>
                <wp:positionH relativeFrom="column">
                  <wp:posOffset>3771900</wp:posOffset>
                </wp:positionH>
                <wp:positionV relativeFrom="paragraph">
                  <wp:posOffset>-466725</wp:posOffset>
                </wp:positionV>
                <wp:extent cx="1485900" cy="581025"/>
                <wp:effectExtent l="13335" t="8890" r="5715" b="10160"/>
                <wp:wrapNone/>
                <wp:docPr id="1252083782" name="Rectangle 1252083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2615E" w14:textId="77777777" w:rsidR="008021CF" w:rsidRDefault="008021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EBFB1" id="Rectangle 1252083782" o:spid="_x0000_s1028" style="position:absolute;left:0;text-align:left;margin-left:297pt;margin-top:-36.75pt;width:117pt;height:45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" o:allowincell="f">
                <v:textbox inset="5.85pt,.7pt,5.85pt,.7pt">
                  <w:txbxContent>
                    <w:p w14:paraId="6F22615E" w14:textId="77777777" w:rsidR="008021CF" w:rsidRDefault="008021CF"/>
                  </w:txbxContent>
                </v:textbox>
              </v:rect>
            </w:pict>
          </mc:Fallback>
        </mc:AlternateConten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0" allowOverlap="1" wp14:anchorId="7D8CAD68" wp14:editId="4AD2E47F">
                <wp:simplePos x="0" y="0"/>
                <wp:positionH relativeFrom="column">
                  <wp:posOffset>3886200</wp:posOffset>
                </wp:positionH>
                <wp:positionV relativeFrom="paragraph">
                  <wp:posOffset>-387350</wp:posOffset>
                </wp:positionV>
                <wp:extent cx="1257300" cy="387350"/>
                <wp:effectExtent l="3810" t="2540" r="0" b="635"/>
                <wp:wrapNone/>
                <wp:docPr id="451195549" name="Rectangle 45119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94D" w14:textId="77777777" w:rsidR="008021CF" w:rsidRDefault="008021C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AD68" id="Rectangle 451195549" o:spid="_x0000_s1029" style="position:absolute;left:0;text-align:left;margin-left:306pt;margin-top:-30.5pt;width:99pt;height:30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" o:allowincell="f" filled="f" stroked="f">
                <v:textbox inset="5.85pt,.7pt,5.85pt,.7pt">
                  <w:txbxContent>
                    <w:p w14:paraId="7A18A94D" w14:textId="77777777" w:rsidR="008021CF" w:rsidRDefault="008021C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6AE00DCF" w14:textId="0C4BFB8B" w:rsidR="005C4FDE" w:rsidRDefault="005C4FDE">
      <w:pPr>
        <w:jc w:val="center"/>
        <w:rPr>
          <w:rFonts w:ascii="HG丸ｺﾞｼｯｸM-PRO" w:hAnsi="HG丸ｺﾞｼｯｸM-PRO"/>
          <w:b/>
          <w:sz w:val="32"/>
        </w:rPr>
      </w:pPr>
      <w:r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>
        <w:rPr>
          <w:rFonts w:ascii="HG丸ｺﾞｼｯｸM-PRO" w:hAnsi="HG丸ｺﾞｼｯｸM-PRO" w:hint="eastAsia"/>
          <w:b/>
          <w:sz w:val="32"/>
        </w:rPr>
        <w:t>ス ポ</w:t>
      </w:r>
      <w:r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2"/>
        <w:gridCol w:w="6"/>
        <w:gridCol w:w="2705"/>
        <w:gridCol w:w="868"/>
        <w:gridCol w:w="2760"/>
      </w:tblGrid>
      <w:tr w:rsidR="005C4FDE" w14:paraId="5303A534" w14:textId="77777777" w:rsidTr="00E022A2">
        <w:trPr>
          <w:trHeight w:val="299"/>
        </w:trPr>
        <w:tc>
          <w:tcPr>
            <w:tcW w:w="2308" w:type="dxa"/>
            <w:gridSpan w:val="2"/>
          </w:tcPr>
          <w:p w14:paraId="307EB1AA" w14:textId="0B5ABF08" w:rsidR="005C4FDE" w:rsidRDefault="005C4FDE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 w:hint="eastAsia"/>
                <w:bCs/>
                <w:sz w:val="21"/>
              </w:rPr>
              <w:t>大会</w:t>
            </w:r>
          </w:p>
        </w:tc>
        <w:tc>
          <w:tcPr>
            <w:tcW w:w="6333" w:type="dxa"/>
            <w:gridSpan w:val="3"/>
          </w:tcPr>
          <w:p w14:paraId="07729D27" w14:textId="17630BF6" w:rsidR="005C4FDE" w:rsidRDefault="00E022A2" w:rsidP="00A27418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18E57342" wp14:editId="08D2DEBF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-6350</wp:posOffset>
                      </wp:positionV>
                      <wp:extent cx="923925" cy="193675"/>
                      <wp:effectExtent l="5715" t="8890" r="13335" b="6985"/>
                      <wp:wrapNone/>
                      <wp:docPr id="167840305" name="Oval 167840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24CED7C" id="Oval 167840305" o:spid="_x0000_s1026" style="position:absolute;margin-left:115.65pt;margin-top:-.5pt;width:72.75pt;height:15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第</w:t>
            </w:r>
            <w:r w:rsidR="005C4FDE">
              <w:rPr>
                <w:rFonts w:ascii="HG正楷書体-PRO" w:eastAsia="HG正楷書体-PRO" w:hAnsi="HG丸ｺﾞｼｯｸM-PRO" w:hint="eastAsia"/>
                <w:bCs/>
                <w:sz w:val="21"/>
              </w:rPr>
              <w:t>○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回　(国民</w:t>
            </w:r>
            <w:r w:rsidR="00A27418">
              <w:rPr>
                <w:rFonts w:ascii="HG丸ｺﾞｼｯｸM-PRO" w:hAnsi="HG丸ｺﾞｼｯｸM-PRO" w:hint="eastAsia"/>
                <w:bCs/>
                <w:sz w:val="21"/>
              </w:rPr>
              <w:t>スポーツ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大会・冬季大会)</w:t>
            </w:r>
          </w:p>
        </w:tc>
      </w:tr>
      <w:tr w:rsidR="005C4FDE" w14:paraId="536EE226" w14:textId="77777777" w:rsidTr="00E022A2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2302" w:type="dxa"/>
          </w:tcPr>
          <w:p w14:paraId="4DE59308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7B467D4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5A4047A2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711" w:type="dxa"/>
            <w:gridSpan w:val="2"/>
            <w:vAlign w:val="center"/>
          </w:tcPr>
          <w:p w14:paraId="07C5F6DA" w14:textId="7DC52224" w:rsidR="00C0552D" w:rsidRPr="00C0552D" w:rsidRDefault="00C0552D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 w:val="8"/>
                <w:szCs w:val="10"/>
              </w:rPr>
            </w:pPr>
            <w:r>
              <w:rPr>
                <w:rFonts w:ascii="HG丸ｺﾞｼｯｸM-PRO" w:hAnsi="HG丸ｺﾞｼｯｸM-PRO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58363D9" wp14:editId="4A3FCCE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3175</wp:posOffset>
                      </wp:positionV>
                      <wp:extent cx="1257300" cy="285115"/>
                      <wp:effectExtent l="0" t="0" r="19050" b="19685"/>
                      <wp:wrapNone/>
                      <wp:docPr id="1434411540" name="Oval 1434411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851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3A354D3" id="Oval 1434411540" o:spid="_x0000_s1026" style="position:absolute;margin-left:15.85pt;margin-top:.25pt;width:99pt;height:22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" filled="f">
                      <v:textbox inset="5.85pt,.7pt,5.85pt,.7pt"/>
                    </v:oval>
                  </w:pict>
                </mc:Fallback>
              </mc:AlternateContent>
            </w:r>
          </w:p>
          <w:p w14:paraId="46465FF4" w14:textId="22464B58" w:rsidR="005C4FDE" w:rsidRDefault="005C4FDE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Cs w:val="22"/>
              </w:rPr>
              <w:t>ブロック大会</w:t>
            </w:r>
          </w:p>
        </w:tc>
        <w:tc>
          <w:tcPr>
            <w:tcW w:w="3628" w:type="dxa"/>
            <w:gridSpan w:val="2"/>
            <w:vAlign w:val="center"/>
          </w:tcPr>
          <w:p w14:paraId="14DBE863" w14:textId="6D8F523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56947806" w14:textId="77777777" w:rsidTr="00E022A2">
        <w:tblPrEx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2302" w:type="dxa"/>
            <w:vAlign w:val="center"/>
          </w:tcPr>
          <w:p w14:paraId="5FE6B0E2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39" w:type="dxa"/>
            <w:gridSpan w:val="4"/>
            <w:tcBorders>
              <w:bottom w:val="single" w:sz="4" w:space="0" w:color="auto"/>
            </w:tcBorders>
            <w:vAlign w:val="center"/>
          </w:tcPr>
          <w:p w14:paraId="301CA937" w14:textId="0CB7A22B" w:rsidR="005C4FDE" w:rsidRDefault="005C4FDE" w:rsidP="00F22A19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F22A19">
              <w:rPr>
                <w:rFonts w:ascii="HG正楷書体-PRO" w:eastAsia="HG正楷書体-PRO" w:hAnsi="HG丸ｺﾞｼｯｸM-PRO"/>
                <w:sz w:val="21"/>
              </w:rPr>
              <w:t>5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　</w:t>
            </w:r>
            <w:r w:rsidR="00C0552D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から　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F22A19">
              <w:rPr>
                <w:rFonts w:ascii="HG正楷書体-PRO" w:eastAsia="HG正楷書体-PRO" w:hAnsi="HG丸ｺﾞｼｯｸM-PRO"/>
                <w:sz w:val="21"/>
              </w:rPr>
              <w:t>5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２１</w:t>
            </w:r>
            <w:r>
              <w:rPr>
                <w:rFonts w:ascii="HG丸ｺﾞｼｯｸM-PRO" w:hAnsi="HG丸ｺﾞｼｯｸM-PRO" w:hint="eastAsia"/>
                <w:sz w:val="21"/>
              </w:rPr>
              <w:t>日まで</w:t>
            </w:r>
          </w:p>
        </w:tc>
      </w:tr>
      <w:tr w:rsidR="005C4FDE" w14:paraId="1FA9017C" w14:textId="77777777" w:rsidTr="00E022A2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18CD5E3E" w14:textId="77777777" w:rsidR="005C4FDE" w:rsidRDefault="007C2776" w:rsidP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19A51EC2" w14:textId="29691AEF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０００－００００</w:t>
            </w:r>
          </w:p>
          <w:p w14:paraId="6E99AEB9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東京都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新宿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区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霞ヶ丘町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○－○－○</w:t>
            </w:r>
          </w:p>
          <w:p w14:paraId="626E817A" w14:textId="77777777" w:rsidR="005C4FD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Pr="00A36A4E">
              <w:rPr>
                <w:rFonts w:ascii="HG丸ｺﾞｼｯｸM-PRO" w:eastAsia="HG丸ｺﾞｼｯｸM-PRO" w:hint="eastAsia"/>
                <w:sz w:val="18"/>
                <w:bdr w:val="single" w:sz="4" w:space="0" w:color="auto"/>
              </w:rPr>
              <w:t xml:space="preserve"> 携帯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○○○　（××××）　</w:t>
            </w:r>
            <w:bookmarkStart w:id="1" w:name="_Hlk160444255"/>
            <w:r>
              <w:rPr>
                <w:rFonts w:ascii="HG丸ｺﾞｼｯｸM-PRO" w:hAnsi="HG丸ｺﾞｼｯｸM-PRO" w:hint="eastAsia"/>
              </w:rPr>
              <w:t>△△</w:t>
            </w:r>
            <w:bookmarkEnd w:id="1"/>
            <w:r>
              <w:rPr>
                <w:rFonts w:ascii="HG丸ｺﾞｼｯｸM-PRO" w:hAnsi="HG丸ｺﾞｼｯｸM-PRO" w:hint="eastAsia"/>
              </w:rPr>
              <w:t>△△</w:t>
            </w:r>
          </w:p>
          <w:p w14:paraId="4E916AC5" w14:textId="7DF2C19C" w:rsidR="00A36A4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18D0DC88" w14:textId="0EE76219" w:rsidR="00C0552D" w:rsidRPr="00A36A4E" w:rsidRDefault="00C0552D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  <w:r>
              <w:rPr>
                <w:rFonts w:ascii="HG丸ｺﾞｼｯｸM-PRO" w:hAnsi="HG丸ｺﾞｼｯｸM-PRO" w:hint="eastAsia"/>
              </w:rPr>
              <w:t>○○○</w:t>
            </w:r>
            <w:r w:rsidR="00B46049">
              <w:rPr>
                <w:rFonts w:ascii="HG丸ｺﾞｼｯｸM-PRO" w:hAnsi="HG丸ｺﾞｼｯｸM-PRO" w:hint="eastAsia"/>
              </w:rPr>
              <w:t>＠</w:t>
            </w:r>
            <w:r>
              <w:rPr>
                <w:rFonts w:ascii="HG丸ｺﾞｼｯｸM-PRO" w:hAnsi="HG丸ｺﾞｼｯｸM-PRO" w:hint="eastAsia"/>
              </w:rPr>
              <w:t>△△</w:t>
            </w:r>
          </w:p>
        </w:tc>
      </w:tr>
      <w:tr w:rsidR="005C4FDE" w14:paraId="6AEFB028" w14:textId="77777777" w:rsidTr="00E022A2">
        <w:tblPrEx>
          <w:tblLook w:val="01E0" w:firstRow="1" w:lastRow="1" w:firstColumn="1" w:lastColumn="1" w:noHBand="0" w:noVBand="0"/>
        </w:tblPrEx>
        <w:tc>
          <w:tcPr>
            <w:tcW w:w="2302" w:type="dxa"/>
            <w:tcBorders>
              <w:bottom w:val="dashed" w:sz="4" w:space="0" w:color="auto"/>
            </w:tcBorders>
            <w:vAlign w:val="center"/>
          </w:tcPr>
          <w:p w14:paraId="31AAAEBD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579" w:type="dxa"/>
            <w:gridSpan w:val="3"/>
            <w:tcBorders>
              <w:bottom w:val="dashed" w:sz="4" w:space="0" w:color="auto"/>
            </w:tcBorders>
            <w:vAlign w:val="center"/>
          </w:tcPr>
          <w:p w14:paraId="7BFE6771" w14:textId="0ED40AFE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コク</w:t>
            </w:r>
            <w:r w:rsidR="00A27418">
              <w:rPr>
                <w:rFonts w:ascii="HG正楷書体-PRO" w:eastAsia="HG正楷書体-PRO" w:hAnsi="HG丸ｺﾞｼｯｸM-PRO" w:hint="eastAsia"/>
                <w:szCs w:val="22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Cs w:val="22"/>
              </w:rPr>
              <w:t xml:space="preserve">　タロウ</w:t>
            </w:r>
          </w:p>
        </w:tc>
        <w:tc>
          <w:tcPr>
            <w:tcW w:w="2760" w:type="dxa"/>
            <w:vAlign w:val="center"/>
          </w:tcPr>
          <w:p w14:paraId="69D351A2" w14:textId="38A3BB09" w:rsidR="005C4FDE" w:rsidRDefault="005C4FDE" w:rsidP="002F103F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3C1904DF" w14:textId="77777777" w:rsidTr="00C0552D">
        <w:tblPrEx>
          <w:tblLook w:val="01E0" w:firstRow="1" w:lastRow="1" w:firstColumn="1" w:lastColumn="1" w:noHBand="0" w:noVBand="0"/>
        </w:tblPrEx>
        <w:trPr>
          <w:trHeight w:val="615"/>
        </w:trPr>
        <w:tc>
          <w:tcPr>
            <w:tcW w:w="2302" w:type="dxa"/>
            <w:tcBorders>
              <w:top w:val="dashed" w:sz="4" w:space="0" w:color="auto"/>
            </w:tcBorders>
            <w:vAlign w:val="center"/>
          </w:tcPr>
          <w:p w14:paraId="0845D57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579" w:type="dxa"/>
            <w:gridSpan w:val="3"/>
            <w:tcBorders>
              <w:top w:val="dashed" w:sz="4" w:space="0" w:color="auto"/>
            </w:tcBorders>
            <w:vAlign w:val="center"/>
          </w:tcPr>
          <w:p w14:paraId="7A1BBFB3" w14:textId="77B67961" w:rsidR="005C4FDE" w:rsidRDefault="005C4FDE">
            <w:pPr>
              <w:ind w:firstLineChars="100" w:firstLine="210"/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国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太郎</w:t>
            </w:r>
          </w:p>
        </w:tc>
        <w:tc>
          <w:tcPr>
            <w:tcW w:w="2760" w:type="dxa"/>
            <w:vAlign w:val="center"/>
          </w:tcPr>
          <w:p w14:paraId="15962513" w14:textId="3FCFB536" w:rsidR="005C4FDE" w:rsidRDefault="00E00E70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2000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４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日生</w:t>
            </w:r>
          </w:p>
        </w:tc>
      </w:tr>
      <w:tr w:rsidR="005C4FDE" w14:paraId="35604AC6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26DCB6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39" w:type="dxa"/>
            <w:gridSpan w:val="4"/>
            <w:vAlign w:val="center"/>
          </w:tcPr>
          <w:p w14:paraId="7C647819" w14:textId="2D2568ED" w:rsidR="005C4FDE" w:rsidRDefault="005C4FDE">
            <w:pPr>
              <w:ind w:firstLine="84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バスケットボール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　　　　　　競技</w:t>
            </w:r>
          </w:p>
        </w:tc>
      </w:tr>
      <w:tr w:rsidR="005C4FDE" w14:paraId="5BA2A62A" w14:textId="77777777" w:rsidTr="00E022A2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2302" w:type="dxa"/>
            <w:vAlign w:val="center"/>
          </w:tcPr>
          <w:p w14:paraId="4A2152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7B71E672" w14:textId="0817709A" w:rsidR="005C4FDE" w:rsidRDefault="005C4FDE">
            <w:pPr>
              <w:rPr>
                <w:rFonts w:ascii="HG正楷書体-PRO" w:eastAsia="HG正楷書体-PRO" w:hAnsi="HG丸ｺﾞｼｯｸM-PRO"/>
                <w:sz w:val="21"/>
                <w:lang w:eastAsia="zh-TW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  <w:lang w:eastAsia="zh-TW"/>
              </w:rPr>
              <w:t>○○○県△△△市　×××体育館内</w:t>
            </w:r>
          </w:p>
        </w:tc>
      </w:tr>
      <w:tr w:rsidR="005C4FDE" w14:paraId="51D0EE78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09CD71C0" w14:textId="48C9A4C8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39" w:type="dxa"/>
            <w:gridSpan w:val="4"/>
            <w:vAlign w:val="center"/>
          </w:tcPr>
          <w:p w14:paraId="29919A15" w14:textId="34CCB972" w:rsidR="005C4FDE" w:rsidRDefault="00504806" w:rsidP="00F22A19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F22A19">
              <w:rPr>
                <w:rFonts w:ascii="HG正楷書体-PRO" w:eastAsia="HG正楷書体-PRO" w:hAnsi="HG丸ｺﾞｼｯｸM-PRO"/>
                <w:sz w:val="21"/>
              </w:rPr>
              <w:t>5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5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20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　　午前・</w:t>
            </w:r>
            <w:r w:rsidR="005C4FDE">
              <w:rPr>
                <w:rFonts w:ascii="HG丸ｺﾞｼｯｸM-PRO" w:hAnsi="HG丸ｺﾞｼｯｸM-PRO" w:hint="eastAsia"/>
                <w:sz w:val="21"/>
                <w:bdr w:val="single" w:sz="4" w:space="0" w:color="auto"/>
              </w:rPr>
              <w:t>午後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２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時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３０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分頃</w:t>
            </w:r>
          </w:p>
        </w:tc>
      </w:tr>
      <w:tr w:rsidR="005C4FDE" w14:paraId="1EEF12E9" w14:textId="77777777" w:rsidTr="00E022A2">
        <w:tblPrEx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2302" w:type="dxa"/>
            <w:vAlign w:val="center"/>
          </w:tcPr>
          <w:p w14:paraId="57595F7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AAF3078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39" w:type="dxa"/>
            <w:gridSpan w:val="4"/>
            <w:vAlign w:val="center"/>
          </w:tcPr>
          <w:p w14:paraId="4DE32AD5" w14:textId="01E8DC40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競技中、リバウンドをとるためジャンプし、着地時に相手選手の足が右足首に強くあたり、右足アキレス腱断裂となる。</w:t>
            </w:r>
          </w:p>
        </w:tc>
      </w:tr>
      <w:tr w:rsidR="005C4FDE" w14:paraId="4424FF53" w14:textId="77777777" w:rsidTr="00E022A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302" w:type="dxa"/>
            <w:vAlign w:val="center"/>
          </w:tcPr>
          <w:p w14:paraId="54B52CD7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39" w:type="dxa"/>
            <w:gridSpan w:val="4"/>
            <w:vAlign w:val="center"/>
          </w:tcPr>
          <w:p w14:paraId="458616C9" w14:textId="5C6AE59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大会本部で応急手当を受け病院へ搬送</w:t>
            </w:r>
          </w:p>
        </w:tc>
      </w:tr>
      <w:tr w:rsidR="005C4FDE" w14:paraId="47C554CF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5A63F8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39" w:type="dxa"/>
            <w:gridSpan w:val="4"/>
            <w:vAlign w:val="center"/>
          </w:tcPr>
          <w:p w14:paraId="48538941" w14:textId="7777777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右足アキレス腱断裂</w:t>
            </w:r>
          </w:p>
        </w:tc>
      </w:tr>
      <w:tr w:rsidR="005C4FDE" w14:paraId="4076B542" w14:textId="77777777" w:rsidTr="00EF69D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302" w:type="dxa"/>
            <w:vAlign w:val="center"/>
          </w:tcPr>
          <w:p w14:paraId="78536D0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39" w:type="dxa"/>
            <w:gridSpan w:val="4"/>
            <w:vAlign w:val="center"/>
          </w:tcPr>
          <w:p w14:paraId="3389971B" w14:textId="109CB67E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日（入院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△△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日、通院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××</w:t>
            </w:r>
            <w:r>
              <w:rPr>
                <w:rFonts w:ascii="HG丸ｺﾞｼｯｸM-PRO" w:hAnsi="HG丸ｺﾞｼｯｸM-PRO" w:hint="eastAsia"/>
                <w:sz w:val="21"/>
              </w:rPr>
              <w:t>日）</w:t>
            </w:r>
          </w:p>
        </w:tc>
      </w:tr>
      <w:tr w:rsidR="00F45A0C" w14:paraId="2321A88B" w14:textId="77777777" w:rsidTr="00C0552D">
        <w:tblPrEx>
          <w:tblLook w:val="01E0" w:firstRow="1" w:lastRow="1" w:firstColumn="1" w:lastColumn="1" w:noHBand="0" w:noVBand="0"/>
        </w:tblPrEx>
        <w:trPr>
          <w:trHeight w:val="382"/>
        </w:trPr>
        <w:tc>
          <w:tcPr>
            <w:tcW w:w="8641" w:type="dxa"/>
            <w:gridSpan w:val="5"/>
            <w:vAlign w:val="center"/>
          </w:tcPr>
          <w:p w14:paraId="4CD1AE89" w14:textId="08A8573F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内容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F45A0C" w14:paraId="19EBB01A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-1320571578"/>
            <w14:checkbox>
              <w14:checked w14:val="1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02" w:type="dxa"/>
                <w:vAlign w:val="center"/>
              </w:tcPr>
              <w:p w14:paraId="3E4D9998" w14:textId="5621BAE1" w:rsidR="00F45A0C" w:rsidRPr="00E022A2" w:rsidRDefault="00E022A2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HG丸ｺﾞｼｯｸM-PRO" w:hAnsi="HG丸ｺﾞｼｯｸM-PRO"/>
                    <w:spacing w:val="42"/>
                    <w:kern w:val="0"/>
                    <w:sz w:val="48"/>
                    <w:szCs w:val="52"/>
                  </w:rPr>
                  <w:sym w:font="Wingdings" w:char="F0FE"/>
                </w:r>
              </w:p>
            </w:tc>
          </w:sdtContent>
        </w:sdt>
        <w:tc>
          <w:tcPr>
            <w:tcW w:w="6339" w:type="dxa"/>
            <w:gridSpan w:val="4"/>
            <w:vAlign w:val="center"/>
          </w:tcPr>
          <w:p w14:paraId="420A22F4" w14:textId="0524B5E9" w:rsidR="00F45A0C" w:rsidRPr="00E022A2" w:rsidRDefault="00F45A0C" w:rsidP="00F22A19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</w:t>
            </w:r>
            <w:r w:rsidR="00F22A19">
              <w:rPr>
                <w:rFonts w:ascii="HG丸ｺﾞｼｯｸM-PRO" w:hAnsi="HG丸ｺﾞｼｯｸM-PRO"/>
                <w:sz w:val="21"/>
              </w:rPr>
              <w:t>5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年度版」内の「【9】個人情報の取り扱い」のとおり取り扱われることに</w:t>
            </w:r>
            <w:r w:rsidR="00CC0215">
              <w:rPr>
                <w:rFonts w:ascii="HG丸ｺﾞｼｯｸM-PRO" w:hAnsi="HG丸ｺﾞｼｯｸM-PRO" w:hint="eastAsia"/>
                <w:sz w:val="21"/>
              </w:rPr>
              <w:t>ついて、本人の同意を確認しました。</w:t>
            </w:r>
          </w:p>
        </w:tc>
      </w:tr>
    </w:tbl>
    <w:p w14:paraId="3665D5A2" w14:textId="77777777" w:rsidR="00B51DA2" w:rsidRDefault="00B51DA2" w:rsidP="0026161A">
      <w:pPr>
        <w:rPr>
          <w:rFonts w:ascii="HG丸ｺﾞｼｯｸM-PRO" w:hAnsi="HG丸ｺﾞｼｯｸM-PRO"/>
        </w:rPr>
      </w:pPr>
    </w:p>
    <w:p w14:paraId="7A831005" w14:textId="0599649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110A8023" w14:textId="60980AA2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 xml:space="preserve">　　　</w:t>
      </w:r>
      <w:r w:rsidR="00504806" w:rsidRPr="00C0552D">
        <w:rPr>
          <w:rFonts w:ascii="HG丸ｺﾞｼｯｸM-PRO" w:hAnsi="HG丸ｺﾞｼｯｸM-PRO" w:hint="eastAsia"/>
          <w:sz w:val="21"/>
          <w:szCs w:val="21"/>
        </w:rPr>
        <w:t>20</w:t>
      </w:r>
      <w:r w:rsidR="00003112" w:rsidRPr="00C0552D">
        <w:rPr>
          <w:rFonts w:ascii="HG丸ｺﾞｼｯｸM-PRO" w:hAnsi="HG丸ｺﾞｼｯｸM-PRO" w:hint="eastAsia"/>
          <w:sz w:val="21"/>
          <w:szCs w:val="21"/>
        </w:rPr>
        <w:t>2</w:t>
      </w:r>
      <w:r w:rsidR="00F22A19">
        <w:rPr>
          <w:rFonts w:ascii="HG丸ｺﾞｼｯｸM-PRO" w:hAnsi="HG丸ｺﾞｼｯｸM-PRO"/>
          <w:sz w:val="21"/>
          <w:szCs w:val="21"/>
        </w:rPr>
        <w:t>5</w:t>
      </w:r>
      <w:r w:rsidRPr="00C0552D">
        <w:rPr>
          <w:rFonts w:ascii="HG丸ｺﾞｼｯｸM-PRO" w:hAnsi="HG丸ｺﾞｼｯｸM-PRO" w:hint="eastAsia"/>
          <w:sz w:val="21"/>
          <w:szCs w:val="21"/>
        </w:rPr>
        <w:t>年　　５月　２５日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3963"/>
        <w:gridCol w:w="1538"/>
        <w:gridCol w:w="3004"/>
      </w:tblGrid>
      <w:tr w:rsidR="0026161A" w:rsidRPr="00BD095D" w14:paraId="14AF4AE6" w14:textId="77777777" w:rsidTr="00E022A2">
        <w:tc>
          <w:tcPr>
            <w:tcW w:w="3963" w:type="dxa"/>
            <w:vAlign w:val="bottom"/>
          </w:tcPr>
          <w:p w14:paraId="5AE27CFB" w14:textId="77777777" w:rsidR="0026161A" w:rsidRPr="00BD095D" w:rsidRDefault="009E0C57" w:rsidP="00BD095D">
            <w:pPr>
              <w:wordWrap w:val="0"/>
              <w:jc w:val="right"/>
              <w:rPr>
                <w:rFonts w:ascii="HG丸ｺﾞｼｯｸM-PRO" w:hAnsi="HG丸ｺﾞｼｯｸM-PRO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○○　県</w:t>
            </w:r>
            <w:r w:rsidR="00DA79F4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6F4820" w:rsidRPr="00C0552D">
              <w:rPr>
                <w:rFonts w:ascii="HG丸ｺﾞｼｯｸM-PRO" w:hAnsi="HG丸ｺﾞｼｯｸM-PRO" w:hint="eastAsia"/>
                <w:sz w:val="21"/>
                <w:szCs w:val="21"/>
              </w:rPr>
              <w:t>スポーツ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</w:rPr>
              <w:t>協会</w:t>
            </w:r>
          </w:p>
        </w:tc>
        <w:tc>
          <w:tcPr>
            <w:tcW w:w="1538" w:type="dxa"/>
          </w:tcPr>
          <w:p w14:paraId="3DE180DA" w14:textId="77777777" w:rsidR="0026161A" w:rsidRPr="00C0552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0F18F29B" w14:textId="77777777" w:rsidR="0026161A" w:rsidRPr="00BD095D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C0552D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BD095D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4B1FDBC1" w14:textId="77777777" w:rsidR="0026161A" w:rsidRPr="00BD095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004" w:type="dxa"/>
            <w:vAlign w:val="bottom"/>
          </w:tcPr>
          <w:p w14:paraId="203E64D7" w14:textId="3159B3EE" w:rsidR="0026161A" w:rsidRPr="00BD095D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△△　×× 　　　</w:t>
            </w:r>
            <w:r w:rsidR="006A4C3B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BD095D" w14:paraId="23FB3310" w14:textId="77777777" w:rsidTr="00E022A2">
        <w:trPr>
          <w:trHeight w:val="537"/>
        </w:trPr>
        <w:tc>
          <w:tcPr>
            <w:tcW w:w="3963" w:type="dxa"/>
            <w:vAlign w:val="center"/>
          </w:tcPr>
          <w:p w14:paraId="23D91546" w14:textId="77777777" w:rsidR="0026161A" w:rsidRPr="00BD095D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5A11EF5A" w14:textId="77777777" w:rsidR="00D6133B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360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360"/>
              </w:rPr>
              <w:t>者</w:t>
            </w:r>
          </w:p>
        </w:tc>
        <w:tc>
          <w:tcPr>
            <w:tcW w:w="3004" w:type="dxa"/>
            <w:vAlign w:val="bottom"/>
          </w:tcPr>
          <w:p w14:paraId="7D183020" w14:textId="4FE090C8" w:rsidR="0026161A" w:rsidRPr="00C0552D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国</w:t>
            </w:r>
            <w:r w:rsidR="00A27418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スポ</w:t>
            </w: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花子　　　　 </w:t>
            </w:r>
          </w:p>
        </w:tc>
      </w:tr>
    </w:tbl>
    <w:p w14:paraId="76E2B4F7" w14:textId="5FAE40E5" w:rsidR="0026161A" w:rsidRPr="00C0552D" w:rsidRDefault="0026161A" w:rsidP="0026161A">
      <w:pPr>
        <w:rPr>
          <w:rFonts w:ascii="HG丸ｺﾞｼｯｸM-PRO" w:hAnsi="HG丸ｺﾞｼｯｸM-PRO"/>
        </w:rPr>
      </w:pPr>
    </w:p>
    <w:p w14:paraId="724564DC" w14:textId="2B48A746" w:rsidR="005C4FDE" w:rsidRPr="00C7796A" w:rsidRDefault="00AA7ED3" w:rsidP="0026161A">
      <w:pPr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61" behindDoc="0" locked="0" layoutInCell="1" allowOverlap="1" wp14:anchorId="140E758F" wp14:editId="26FD7F4F">
                <wp:simplePos x="0" y="0"/>
                <wp:positionH relativeFrom="margin">
                  <wp:posOffset>-247015</wp:posOffset>
                </wp:positionH>
                <wp:positionV relativeFrom="paragraph">
                  <wp:posOffset>389890</wp:posOffset>
                </wp:positionV>
                <wp:extent cx="6062345" cy="619125"/>
                <wp:effectExtent l="0" t="0" r="14605" b="28575"/>
                <wp:wrapSquare wrapText="bothSides"/>
                <wp:docPr id="15016975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5EF1C" w14:textId="5EF1B127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3D82D7E5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622722DA" w14:textId="5292A29B" w:rsidR="00AA7ED3" w:rsidRP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758F" id="_x0000_s1030" type="#_x0000_t202" style="position:absolute;left:0;text-align:left;margin-left:-19.45pt;margin-top:30.7pt;width:477.35pt;height:48.75pt;z-index:2516654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">
                <v:textbox>
                  <w:txbxContent>
                    <w:p w14:paraId="2D15EF1C" w14:textId="5EF1B127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3D82D7E5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622722DA" w14:textId="5292A29B" w:rsidR="00AA7ED3" w:rsidRP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161A" w:rsidRPr="00DA79F4">
        <w:rPr>
          <w:rFonts w:ascii="HG丸ｺﾞｼｯｸM-PRO" w:hAnsi="HG丸ｺﾞｼｯｸM-PRO" w:hint="eastAsia"/>
        </w:rPr>
        <w:t xml:space="preserve">公 益 </w:t>
      </w:r>
      <w:r w:rsidR="0026161A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>日 本</w:t>
      </w:r>
      <w:r w:rsidR="0026161A" w:rsidRPr="00820E0E">
        <w:rPr>
          <w:rFonts w:ascii="HG丸ｺﾞｼｯｸM-PRO" w:hAnsi="HG丸ｺﾞｼｯｸM-PRO" w:hint="eastAsia"/>
        </w:rPr>
        <w:t xml:space="preserve">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 w:rsidRPr="00820E0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</w:p>
    <w:sectPr w:rsidR="005C4FDE" w:rsidRPr="00C7796A" w:rsidSect="00C93571">
      <w:footerReference w:type="first" r:id="rId8"/>
      <w:pgSz w:w="11906" w:h="16838" w:code="9"/>
      <w:pgMar w:top="1134" w:right="1701" w:bottom="1134" w:left="1701" w:header="284" w:footer="538" w:gutter="0"/>
      <w:pgNumType w:fmt="numberInDash" w:start="14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715B4" w14:textId="77777777" w:rsidR="00C93571" w:rsidRDefault="00C93571">
      <w:r>
        <w:separator/>
      </w:r>
    </w:p>
  </w:endnote>
  <w:endnote w:type="continuationSeparator" w:id="0">
    <w:p w14:paraId="68E7A9DF" w14:textId="77777777" w:rsidR="00C93571" w:rsidRDefault="00C93571">
      <w:r>
        <w:continuationSeparator/>
      </w:r>
    </w:p>
  </w:endnote>
  <w:endnote w:type="continuationNotice" w:id="1">
    <w:p w14:paraId="577A6DD2" w14:textId="77777777" w:rsidR="00C93571" w:rsidRDefault="00C9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0B68" w14:textId="77777777" w:rsidR="008021CF" w:rsidRPr="00F650B5" w:rsidRDefault="008021CF" w:rsidP="00F650B5">
    <w:pPr>
      <w:pStyle w:val="a4"/>
      <w:tabs>
        <w:tab w:val="left" w:pos="3686"/>
      </w:tabs>
      <w:ind w:right="360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FE04" w14:textId="77777777" w:rsidR="00C93571" w:rsidRDefault="00C93571">
      <w:r>
        <w:separator/>
      </w:r>
    </w:p>
  </w:footnote>
  <w:footnote w:type="continuationSeparator" w:id="0">
    <w:p w14:paraId="68CCC47D" w14:textId="77777777" w:rsidR="00C93571" w:rsidRDefault="00C93571">
      <w:r>
        <w:continuationSeparator/>
      </w:r>
    </w:p>
  </w:footnote>
  <w:footnote w:type="continuationNotice" w:id="1">
    <w:p w14:paraId="5C3D9356" w14:textId="77777777" w:rsidR="00C93571" w:rsidRDefault="00C935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F4A"/>
    <w:multiLevelType w:val="hybridMultilevel"/>
    <w:tmpl w:val="8B90A7FA"/>
    <w:lvl w:ilvl="0" w:tplc="3474B634">
      <w:numFmt w:val="bullet"/>
      <w:lvlText w:val=""/>
      <w:lvlJc w:val="left"/>
      <w:pPr>
        <w:tabs>
          <w:tab w:val="num" w:pos="840"/>
        </w:tabs>
        <w:ind w:left="840" w:hanging="210"/>
      </w:pPr>
      <w:rPr>
        <w:rFonts w:ascii="Symbol" w:eastAsia="ＭＳ 明朝" w:hAnsi="Symbol" w:hint="default"/>
        <w:color w:val="auto"/>
      </w:rPr>
    </w:lvl>
    <w:lvl w:ilvl="1" w:tplc="A2203250" w:tentative="1">
      <w:start w:val="1"/>
      <w:numFmt w:val="bullet"/>
      <w:lvlText w:val=""/>
      <w:lvlJc w:val="left"/>
      <w:pPr>
        <w:tabs>
          <w:tab w:val="num" w:pos="-90"/>
        </w:tabs>
        <w:ind w:left="-90" w:hanging="420"/>
      </w:pPr>
      <w:rPr>
        <w:rFonts w:ascii="Wingdings" w:hAnsi="Wingdings" w:hint="default"/>
      </w:rPr>
    </w:lvl>
    <w:lvl w:ilvl="2" w:tplc="89F02DB4" w:tentative="1">
      <w:start w:val="1"/>
      <w:numFmt w:val="bullet"/>
      <w:lvlText w:val=""/>
      <w:lvlJc w:val="left"/>
      <w:pPr>
        <w:tabs>
          <w:tab w:val="num" w:pos="330"/>
        </w:tabs>
        <w:ind w:left="330" w:hanging="420"/>
      </w:pPr>
      <w:rPr>
        <w:rFonts w:ascii="Wingdings" w:hAnsi="Wingdings" w:hint="default"/>
      </w:rPr>
    </w:lvl>
    <w:lvl w:ilvl="3" w:tplc="DCA68102" w:tentative="1">
      <w:start w:val="1"/>
      <w:numFmt w:val="bullet"/>
      <w:lvlText w:val="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4" w:tplc="8D58D584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5" w:tplc="E47ADA96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6" w:tplc="68FAA25E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7" w:tplc="85C8E73E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8" w:tplc="DA06B57C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</w:abstractNum>
  <w:abstractNum w:abstractNumId="1" w15:restartNumberingAfterBreak="0">
    <w:nsid w:val="061175CC"/>
    <w:multiLevelType w:val="singleLevel"/>
    <w:tmpl w:val="E66665F8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" w15:restartNumberingAfterBreak="0">
    <w:nsid w:val="06E416C7"/>
    <w:multiLevelType w:val="singleLevel"/>
    <w:tmpl w:val="0DCCA430"/>
    <w:lvl w:ilvl="0">
      <w:start w:val="2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HG丸ｺﾞｼｯｸM-PRO" w:eastAsia="HG丸ｺﾞｼｯｸM-PRO" w:hAnsi="ＭＳ 明朝" w:hint="eastAsia"/>
      </w:rPr>
    </w:lvl>
  </w:abstractNum>
  <w:abstractNum w:abstractNumId="3" w15:restartNumberingAfterBreak="0">
    <w:nsid w:val="207C68D5"/>
    <w:multiLevelType w:val="singleLevel"/>
    <w:tmpl w:val="160ADAD0"/>
    <w:lvl w:ilvl="0">
      <w:start w:val="1"/>
      <w:numFmt w:val="decimalFullWidth"/>
      <w:lvlText w:val="%1．"/>
      <w:lvlJc w:val="left"/>
      <w:pPr>
        <w:tabs>
          <w:tab w:val="num" w:pos="241"/>
        </w:tabs>
        <w:ind w:left="241" w:hanging="450"/>
      </w:pPr>
      <w:rPr>
        <w:rFonts w:hint="eastAsia"/>
      </w:rPr>
    </w:lvl>
  </w:abstractNum>
  <w:abstractNum w:abstractNumId="4" w15:restartNumberingAfterBreak="0">
    <w:nsid w:val="20A47CCB"/>
    <w:multiLevelType w:val="hybridMultilevel"/>
    <w:tmpl w:val="B600AE5E"/>
    <w:lvl w:ilvl="0" w:tplc="A2F8808E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69682A7C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23ACFDD0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C92076D8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7FA8B1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621C5856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29819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13EBED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3A4A9D9E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917010A"/>
    <w:multiLevelType w:val="hybridMultilevel"/>
    <w:tmpl w:val="9D5EA6F6"/>
    <w:lvl w:ilvl="0" w:tplc="8DC083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BC9660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BEA7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40406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D8A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C603A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927D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094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9667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8141BF"/>
    <w:multiLevelType w:val="hybridMultilevel"/>
    <w:tmpl w:val="0354FB1A"/>
    <w:lvl w:ilvl="0" w:tplc="EA8A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ED0603"/>
    <w:multiLevelType w:val="singleLevel"/>
    <w:tmpl w:val="C108DC60"/>
    <w:lvl w:ilvl="0">
      <w:start w:val="1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2F2421FA"/>
    <w:multiLevelType w:val="hybridMultilevel"/>
    <w:tmpl w:val="308CF290"/>
    <w:lvl w:ilvl="0" w:tplc="81BEF79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C346035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B0DEC36E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F3FE158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20AA6D9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B78E4DE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17EAEF84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4D2283AC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F38A89C6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3DF3D24"/>
    <w:multiLevelType w:val="hybridMultilevel"/>
    <w:tmpl w:val="C69ABDE6"/>
    <w:lvl w:ilvl="0" w:tplc="FF2A82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F4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AE2E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BAFC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72A8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F84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0447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A022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14237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EA6802"/>
    <w:multiLevelType w:val="singleLevel"/>
    <w:tmpl w:val="BCF0E710"/>
    <w:lvl w:ilvl="0">
      <w:start w:val="7"/>
      <w:numFmt w:val="decimal"/>
      <w:lvlText w:val="(%1)"/>
      <w:lvlJc w:val="left"/>
      <w:pPr>
        <w:tabs>
          <w:tab w:val="num" w:pos="705"/>
        </w:tabs>
        <w:ind w:left="705" w:hanging="525"/>
      </w:pPr>
      <w:rPr>
        <w:rFonts w:hint="eastAsia"/>
      </w:rPr>
    </w:lvl>
  </w:abstractNum>
  <w:abstractNum w:abstractNumId="11" w15:restartNumberingAfterBreak="0">
    <w:nsid w:val="37474E52"/>
    <w:multiLevelType w:val="hybridMultilevel"/>
    <w:tmpl w:val="BAB8A8FC"/>
    <w:lvl w:ilvl="0" w:tplc="A1DA9EF4">
      <w:start w:val="1"/>
      <w:numFmt w:val="bullet"/>
      <w:lvlText w:val="※"/>
      <w:lvlJc w:val="left"/>
      <w:pPr>
        <w:ind w:left="440" w:hanging="44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7DF2C24"/>
    <w:multiLevelType w:val="hybridMultilevel"/>
    <w:tmpl w:val="C9E4CD76"/>
    <w:lvl w:ilvl="0" w:tplc="2530F0AE">
      <w:start w:val="2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3A186265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4" w15:restartNumberingAfterBreak="0">
    <w:nsid w:val="3A33644A"/>
    <w:multiLevelType w:val="hybridMultilevel"/>
    <w:tmpl w:val="F972418E"/>
    <w:lvl w:ilvl="0" w:tplc="0C402F96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5" w15:restartNumberingAfterBreak="0">
    <w:nsid w:val="4B93786C"/>
    <w:multiLevelType w:val="hybridMultilevel"/>
    <w:tmpl w:val="32847FFA"/>
    <w:lvl w:ilvl="0" w:tplc="92AEA360">
      <w:start w:val="1"/>
      <w:numFmt w:val="decimalEnclosedCircle"/>
      <w:lvlText w:val="%1"/>
      <w:lvlJc w:val="left"/>
      <w:pPr>
        <w:ind w:left="1685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abstractNum w:abstractNumId="16" w15:restartNumberingAfterBreak="0">
    <w:nsid w:val="56FB1626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7" w15:restartNumberingAfterBreak="0">
    <w:nsid w:val="59BE280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8" w15:restartNumberingAfterBreak="0">
    <w:nsid w:val="5A33224F"/>
    <w:multiLevelType w:val="hybridMultilevel"/>
    <w:tmpl w:val="69960E6C"/>
    <w:lvl w:ilvl="0" w:tplc="C5CCD9B2">
      <w:start w:val="1"/>
      <w:numFmt w:val="bullet"/>
      <w:lvlText w:val="●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31DE796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7487BD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18DE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16A734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9A07F9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A127F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0A16A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438C7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AF81A47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3D74DED2">
      <w:start w:val="1"/>
      <w:numFmt w:val="bullet"/>
      <w:lvlText w:val="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0" w15:restartNumberingAfterBreak="0">
    <w:nsid w:val="5B965B2C"/>
    <w:multiLevelType w:val="hybridMultilevel"/>
    <w:tmpl w:val="08B67A9C"/>
    <w:lvl w:ilvl="0" w:tplc="4FD2AAE6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947D16">
      <w:start w:val="2"/>
      <w:numFmt w:val="decimal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18C21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CC1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55C8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922C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86E7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36BD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969D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3AC0E95"/>
    <w:multiLevelType w:val="hybridMultilevel"/>
    <w:tmpl w:val="ECFC328A"/>
    <w:lvl w:ilvl="0" w:tplc="56E64A0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68A85E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2BE188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522D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63241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66C031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9EFB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9825D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B2426D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7736144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23" w15:restartNumberingAfterBreak="0">
    <w:nsid w:val="6C1B0D54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FFFFFFFF">
      <w:start w:val="1"/>
      <w:numFmt w:val="bullet"/>
      <w:lvlText w:val="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4" w15:restartNumberingAfterBreak="0">
    <w:nsid w:val="70025DD5"/>
    <w:multiLevelType w:val="hybridMultilevel"/>
    <w:tmpl w:val="53C06978"/>
    <w:lvl w:ilvl="0" w:tplc="551C85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7FBA634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>
    <w:abstractNumId w:val="9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4"/>
  </w:num>
  <w:num w:numId="11">
    <w:abstractNumId w:val="8"/>
  </w:num>
  <w:num w:numId="12">
    <w:abstractNumId w:val="10"/>
  </w:num>
  <w:num w:numId="13">
    <w:abstractNumId w:val="25"/>
  </w:num>
  <w:num w:numId="14">
    <w:abstractNumId w:val="20"/>
  </w:num>
  <w:num w:numId="15">
    <w:abstractNumId w:val="5"/>
  </w:num>
  <w:num w:numId="16">
    <w:abstractNumId w:val="2"/>
  </w:num>
  <w:num w:numId="17">
    <w:abstractNumId w:val="3"/>
  </w:num>
  <w:num w:numId="18">
    <w:abstractNumId w:val="1"/>
  </w:num>
  <w:num w:numId="19">
    <w:abstractNumId w:val="7"/>
  </w:num>
  <w:num w:numId="20">
    <w:abstractNumId w:val="19"/>
  </w:num>
  <w:num w:numId="21">
    <w:abstractNumId w:val="14"/>
  </w:num>
  <w:num w:numId="22">
    <w:abstractNumId w:val="12"/>
  </w:num>
  <w:num w:numId="23">
    <w:abstractNumId w:val="15"/>
  </w:num>
  <w:num w:numId="24">
    <w:abstractNumId w:val="6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05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DE"/>
    <w:rsid w:val="00003112"/>
    <w:rsid w:val="00004F55"/>
    <w:rsid w:val="00005CA1"/>
    <w:rsid w:val="00007309"/>
    <w:rsid w:val="00010880"/>
    <w:rsid w:val="000123F3"/>
    <w:rsid w:val="00012B7E"/>
    <w:rsid w:val="00015551"/>
    <w:rsid w:val="00024614"/>
    <w:rsid w:val="00051877"/>
    <w:rsid w:val="00051EBF"/>
    <w:rsid w:val="00067924"/>
    <w:rsid w:val="00080182"/>
    <w:rsid w:val="0009059D"/>
    <w:rsid w:val="00090FD5"/>
    <w:rsid w:val="00096ABA"/>
    <w:rsid w:val="000A028C"/>
    <w:rsid w:val="000A0F5E"/>
    <w:rsid w:val="000A227A"/>
    <w:rsid w:val="000B24C0"/>
    <w:rsid w:val="000B6DB5"/>
    <w:rsid w:val="000D4DD1"/>
    <w:rsid w:val="000D610A"/>
    <w:rsid w:val="000D741B"/>
    <w:rsid w:val="000D7EBD"/>
    <w:rsid w:val="000E3213"/>
    <w:rsid w:val="000E5C3A"/>
    <w:rsid w:val="000F025C"/>
    <w:rsid w:val="000F0DA7"/>
    <w:rsid w:val="000F52F0"/>
    <w:rsid w:val="001020B3"/>
    <w:rsid w:val="001100CB"/>
    <w:rsid w:val="00125824"/>
    <w:rsid w:val="00127320"/>
    <w:rsid w:val="00132641"/>
    <w:rsid w:val="00133C4E"/>
    <w:rsid w:val="001345A1"/>
    <w:rsid w:val="00142DB1"/>
    <w:rsid w:val="00155AAE"/>
    <w:rsid w:val="0016102E"/>
    <w:rsid w:val="00161FA4"/>
    <w:rsid w:val="001676E2"/>
    <w:rsid w:val="00171ECB"/>
    <w:rsid w:val="00172DEC"/>
    <w:rsid w:val="0017354B"/>
    <w:rsid w:val="00181E30"/>
    <w:rsid w:val="00182D48"/>
    <w:rsid w:val="00190DAA"/>
    <w:rsid w:val="001917FF"/>
    <w:rsid w:val="00191C2E"/>
    <w:rsid w:val="00197C9F"/>
    <w:rsid w:val="001A3FD3"/>
    <w:rsid w:val="001B2862"/>
    <w:rsid w:val="001B4856"/>
    <w:rsid w:val="001C1130"/>
    <w:rsid w:val="001D310D"/>
    <w:rsid w:val="001F2F6C"/>
    <w:rsid w:val="0021343B"/>
    <w:rsid w:val="00220743"/>
    <w:rsid w:val="00222F54"/>
    <w:rsid w:val="0022481C"/>
    <w:rsid w:val="002272C4"/>
    <w:rsid w:val="00230EE5"/>
    <w:rsid w:val="002379C7"/>
    <w:rsid w:val="002454BF"/>
    <w:rsid w:val="002475AC"/>
    <w:rsid w:val="00255F4A"/>
    <w:rsid w:val="00256778"/>
    <w:rsid w:val="0026161A"/>
    <w:rsid w:val="0026286E"/>
    <w:rsid w:val="00262AA2"/>
    <w:rsid w:val="00263EB0"/>
    <w:rsid w:val="00272069"/>
    <w:rsid w:val="002725AA"/>
    <w:rsid w:val="00275864"/>
    <w:rsid w:val="00284EA6"/>
    <w:rsid w:val="00292068"/>
    <w:rsid w:val="00292621"/>
    <w:rsid w:val="00295664"/>
    <w:rsid w:val="002966AD"/>
    <w:rsid w:val="002A24BF"/>
    <w:rsid w:val="002A5316"/>
    <w:rsid w:val="002B1636"/>
    <w:rsid w:val="002B16EC"/>
    <w:rsid w:val="002B1D77"/>
    <w:rsid w:val="002B6102"/>
    <w:rsid w:val="002D1AD1"/>
    <w:rsid w:val="002D77BD"/>
    <w:rsid w:val="002E3DD3"/>
    <w:rsid w:val="002E5772"/>
    <w:rsid w:val="002F103F"/>
    <w:rsid w:val="002F65BC"/>
    <w:rsid w:val="002F669A"/>
    <w:rsid w:val="003035AB"/>
    <w:rsid w:val="00324A39"/>
    <w:rsid w:val="003254AB"/>
    <w:rsid w:val="0034010D"/>
    <w:rsid w:val="00343E97"/>
    <w:rsid w:val="00344724"/>
    <w:rsid w:val="0035075C"/>
    <w:rsid w:val="003517FC"/>
    <w:rsid w:val="00371644"/>
    <w:rsid w:val="00373066"/>
    <w:rsid w:val="00385429"/>
    <w:rsid w:val="00387994"/>
    <w:rsid w:val="00390726"/>
    <w:rsid w:val="0039179A"/>
    <w:rsid w:val="003A02C9"/>
    <w:rsid w:val="003A29EE"/>
    <w:rsid w:val="003A4311"/>
    <w:rsid w:val="003B6361"/>
    <w:rsid w:val="003B6CCB"/>
    <w:rsid w:val="003C1651"/>
    <w:rsid w:val="003C7E80"/>
    <w:rsid w:val="003D776A"/>
    <w:rsid w:val="003E3770"/>
    <w:rsid w:val="003F2C3E"/>
    <w:rsid w:val="003F50E5"/>
    <w:rsid w:val="003F6412"/>
    <w:rsid w:val="003F7C65"/>
    <w:rsid w:val="00401B3D"/>
    <w:rsid w:val="0040371A"/>
    <w:rsid w:val="00404015"/>
    <w:rsid w:val="0041378A"/>
    <w:rsid w:val="00421636"/>
    <w:rsid w:val="004261B7"/>
    <w:rsid w:val="00431190"/>
    <w:rsid w:val="00432210"/>
    <w:rsid w:val="0043394D"/>
    <w:rsid w:val="00435180"/>
    <w:rsid w:val="00443AD3"/>
    <w:rsid w:val="004473D9"/>
    <w:rsid w:val="0045034B"/>
    <w:rsid w:val="0045544D"/>
    <w:rsid w:val="00455A05"/>
    <w:rsid w:val="00455B4D"/>
    <w:rsid w:val="004605EB"/>
    <w:rsid w:val="0046152D"/>
    <w:rsid w:val="004622AB"/>
    <w:rsid w:val="0046272B"/>
    <w:rsid w:val="00477267"/>
    <w:rsid w:val="004814DD"/>
    <w:rsid w:val="00482FED"/>
    <w:rsid w:val="004845D6"/>
    <w:rsid w:val="00492D62"/>
    <w:rsid w:val="00495631"/>
    <w:rsid w:val="004B37D7"/>
    <w:rsid w:val="004D1363"/>
    <w:rsid w:val="004D2831"/>
    <w:rsid w:val="004D41BE"/>
    <w:rsid w:val="004F246D"/>
    <w:rsid w:val="004F2A39"/>
    <w:rsid w:val="004F32E3"/>
    <w:rsid w:val="00504806"/>
    <w:rsid w:val="00506874"/>
    <w:rsid w:val="0051313B"/>
    <w:rsid w:val="005239F0"/>
    <w:rsid w:val="005254A3"/>
    <w:rsid w:val="00526D9A"/>
    <w:rsid w:val="00535CCD"/>
    <w:rsid w:val="00536099"/>
    <w:rsid w:val="00540C28"/>
    <w:rsid w:val="005414AE"/>
    <w:rsid w:val="005472C5"/>
    <w:rsid w:val="00550A0B"/>
    <w:rsid w:val="0055454E"/>
    <w:rsid w:val="00560E56"/>
    <w:rsid w:val="00563A72"/>
    <w:rsid w:val="005700FB"/>
    <w:rsid w:val="00571949"/>
    <w:rsid w:val="00572F7F"/>
    <w:rsid w:val="00574543"/>
    <w:rsid w:val="005818E8"/>
    <w:rsid w:val="00585D68"/>
    <w:rsid w:val="00592CCB"/>
    <w:rsid w:val="0059353B"/>
    <w:rsid w:val="00594603"/>
    <w:rsid w:val="005A4688"/>
    <w:rsid w:val="005A734B"/>
    <w:rsid w:val="005B450A"/>
    <w:rsid w:val="005C1192"/>
    <w:rsid w:val="005C4FDE"/>
    <w:rsid w:val="005D5412"/>
    <w:rsid w:val="005E7AB6"/>
    <w:rsid w:val="005F3AAE"/>
    <w:rsid w:val="00602F59"/>
    <w:rsid w:val="00614D28"/>
    <w:rsid w:val="0061527F"/>
    <w:rsid w:val="006155E2"/>
    <w:rsid w:val="0063160D"/>
    <w:rsid w:val="006410A0"/>
    <w:rsid w:val="00641DC8"/>
    <w:rsid w:val="00645E15"/>
    <w:rsid w:val="006565B0"/>
    <w:rsid w:val="00661A37"/>
    <w:rsid w:val="0066375D"/>
    <w:rsid w:val="00665272"/>
    <w:rsid w:val="006729DD"/>
    <w:rsid w:val="00676B6B"/>
    <w:rsid w:val="0068036C"/>
    <w:rsid w:val="0068084D"/>
    <w:rsid w:val="00681803"/>
    <w:rsid w:val="00682EE6"/>
    <w:rsid w:val="006854E0"/>
    <w:rsid w:val="00694045"/>
    <w:rsid w:val="00695E05"/>
    <w:rsid w:val="006A4C3B"/>
    <w:rsid w:val="006A7466"/>
    <w:rsid w:val="006B32C8"/>
    <w:rsid w:val="006B33DA"/>
    <w:rsid w:val="006B60D2"/>
    <w:rsid w:val="006C765D"/>
    <w:rsid w:val="006D39BB"/>
    <w:rsid w:val="006E093A"/>
    <w:rsid w:val="006E2902"/>
    <w:rsid w:val="006F3A4F"/>
    <w:rsid w:val="006F4820"/>
    <w:rsid w:val="006F5152"/>
    <w:rsid w:val="00710065"/>
    <w:rsid w:val="00712014"/>
    <w:rsid w:val="00716199"/>
    <w:rsid w:val="007266BC"/>
    <w:rsid w:val="00735555"/>
    <w:rsid w:val="007469F7"/>
    <w:rsid w:val="007534C9"/>
    <w:rsid w:val="00753B6E"/>
    <w:rsid w:val="007602E3"/>
    <w:rsid w:val="00761026"/>
    <w:rsid w:val="007654B3"/>
    <w:rsid w:val="0079138B"/>
    <w:rsid w:val="0079191F"/>
    <w:rsid w:val="007A293C"/>
    <w:rsid w:val="007B0ADF"/>
    <w:rsid w:val="007B25DC"/>
    <w:rsid w:val="007B56CE"/>
    <w:rsid w:val="007B5ECB"/>
    <w:rsid w:val="007C2776"/>
    <w:rsid w:val="007D50AF"/>
    <w:rsid w:val="007E3BCF"/>
    <w:rsid w:val="007E503C"/>
    <w:rsid w:val="007E561E"/>
    <w:rsid w:val="008021CF"/>
    <w:rsid w:val="008037C4"/>
    <w:rsid w:val="00805FF8"/>
    <w:rsid w:val="008061EA"/>
    <w:rsid w:val="00807026"/>
    <w:rsid w:val="008138EC"/>
    <w:rsid w:val="00816FD8"/>
    <w:rsid w:val="00820E0E"/>
    <w:rsid w:val="00825133"/>
    <w:rsid w:val="008469BF"/>
    <w:rsid w:val="00850025"/>
    <w:rsid w:val="00863FDC"/>
    <w:rsid w:val="00873B53"/>
    <w:rsid w:val="00876E0D"/>
    <w:rsid w:val="00890188"/>
    <w:rsid w:val="00892143"/>
    <w:rsid w:val="008A1F00"/>
    <w:rsid w:val="008A3B8A"/>
    <w:rsid w:val="008B104D"/>
    <w:rsid w:val="008B2180"/>
    <w:rsid w:val="008D76DA"/>
    <w:rsid w:val="008F40F5"/>
    <w:rsid w:val="008F787F"/>
    <w:rsid w:val="009119A8"/>
    <w:rsid w:val="00914D4B"/>
    <w:rsid w:val="0091769E"/>
    <w:rsid w:val="00917FBE"/>
    <w:rsid w:val="00923B0D"/>
    <w:rsid w:val="00927873"/>
    <w:rsid w:val="00930D0A"/>
    <w:rsid w:val="0093445E"/>
    <w:rsid w:val="00953E88"/>
    <w:rsid w:val="00956EB5"/>
    <w:rsid w:val="0095772B"/>
    <w:rsid w:val="00964A72"/>
    <w:rsid w:val="00971361"/>
    <w:rsid w:val="00971873"/>
    <w:rsid w:val="00977954"/>
    <w:rsid w:val="00981AC0"/>
    <w:rsid w:val="00997812"/>
    <w:rsid w:val="009A1805"/>
    <w:rsid w:val="009A7E7A"/>
    <w:rsid w:val="009C0696"/>
    <w:rsid w:val="009C2379"/>
    <w:rsid w:val="009D25BF"/>
    <w:rsid w:val="009D2AB6"/>
    <w:rsid w:val="009D588A"/>
    <w:rsid w:val="009D672E"/>
    <w:rsid w:val="009E0C57"/>
    <w:rsid w:val="009F2973"/>
    <w:rsid w:val="009F4AC8"/>
    <w:rsid w:val="00A062A9"/>
    <w:rsid w:val="00A109EA"/>
    <w:rsid w:val="00A12117"/>
    <w:rsid w:val="00A12A00"/>
    <w:rsid w:val="00A13334"/>
    <w:rsid w:val="00A256DF"/>
    <w:rsid w:val="00A27418"/>
    <w:rsid w:val="00A36A4E"/>
    <w:rsid w:val="00A36D2C"/>
    <w:rsid w:val="00A36FF0"/>
    <w:rsid w:val="00A377BE"/>
    <w:rsid w:val="00A54608"/>
    <w:rsid w:val="00A624BC"/>
    <w:rsid w:val="00A658A3"/>
    <w:rsid w:val="00A74C65"/>
    <w:rsid w:val="00A77440"/>
    <w:rsid w:val="00A81904"/>
    <w:rsid w:val="00A84291"/>
    <w:rsid w:val="00AA7ED3"/>
    <w:rsid w:val="00AB380A"/>
    <w:rsid w:val="00AC70E9"/>
    <w:rsid w:val="00AD2298"/>
    <w:rsid w:val="00AD61F0"/>
    <w:rsid w:val="00AF3D9B"/>
    <w:rsid w:val="00B0101A"/>
    <w:rsid w:val="00B01B9F"/>
    <w:rsid w:val="00B1472E"/>
    <w:rsid w:val="00B1582C"/>
    <w:rsid w:val="00B161B1"/>
    <w:rsid w:val="00B2156D"/>
    <w:rsid w:val="00B27FE3"/>
    <w:rsid w:val="00B32218"/>
    <w:rsid w:val="00B328BD"/>
    <w:rsid w:val="00B330BB"/>
    <w:rsid w:val="00B35DCE"/>
    <w:rsid w:val="00B423A4"/>
    <w:rsid w:val="00B42B45"/>
    <w:rsid w:val="00B46049"/>
    <w:rsid w:val="00B51DA2"/>
    <w:rsid w:val="00B535C7"/>
    <w:rsid w:val="00B538DB"/>
    <w:rsid w:val="00B57E01"/>
    <w:rsid w:val="00B64D0F"/>
    <w:rsid w:val="00B679A2"/>
    <w:rsid w:val="00B7013B"/>
    <w:rsid w:val="00B720E0"/>
    <w:rsid w:val="00B7320A"/>
    <w:rsid w:val="00B765E3"/>
    <w:rsid w:val="00B80BBD"/>
    <w:rsid w:val="00B84B9C"/>
    <w:rsid w:val="00B864F7"/>
    <w:rsid w:val="00B94580"/>
    <w:rsid w:val="00BA2286"/>
    <w:rsid w:val="00BB18AB"/>
    <w:rsid w:val="00BB287E"/>
    <w:rsid w:val="00BB5B59"/>
    <w:rsid w:val="00BB79BD"/>
    <w:rsid w:val="00BD095D"/>
    <w:rsid w:val="00BD4F86"/>
    <w:rsid w:val="00BD52F7"/>
    <w:rsid w:val="00BD5B97"/>
    <w:rsid w:val="00BD6ECB"/>
    <w:rsid w:val="00BE31A3"/>
    <w:rsid w:val="00BE7FF5"/>
    <w:rsid w:val="00BF685C"/>
    <w:rsid w:val="00C0552D"/>
    <w:rsid w:val="00C07828"/>
    <w:rsid w:val="00C1366E"/>
    <w:rsid w:val="00C359CD"/>
    <w:rsid w:val="00C3788A"/>
    <w:rsid w:val="00C51997"/>
    <w:rsid w:val="00C51A8C"/>
    <w:rsid w:val="00C60AB0"/>
    <w:rsid w:val="00C656EF"/>
    <w:rsid w:val="00C67E7D"/>
    <w:rsid w:val="00C729EA"/>
    <w:rsid w:val="00C7471B"/>
    <w:rsid w:val="00C7738F"/>
    <w:rsid w:val="00C7796A"/>
    <w:rsid w:val="00C93571"/>
    <w:rsid w:val="00CA6138"/>
    <w:rsid w:val="00CB140B"/>
    <w:rsid w:val="00CB5958"/>
    <w:rsid w:val="00CB72F9"/>
    <w:rsid w:val="00CC0215"/>
    <w:rsid w:val="00CD29F2"/>
    <w:rsid w:val="00CD4645"/>
    <w:rsid w:val="00CF0CF0"/>
    <w:rsid w:val="00D00B00"/>
    <w:rsid w:val="00D05FA3"/>
    <w:rsid w:val="00D064B0"/>
    <w:rsid w:val="00D1067D"/>
    <w:rsid w:val="00D26299"/>
    <w:rsid w:val="00D32511"/>
    <w:rsid w:val="00D41D83"/>
    <w:rsid w:val="00D43E3D"/>
    <w:rsid w:val="00D50ABE"/>
    <w:rsid w:val="00D53922"/>
    <w:rsid w:val="00D6133B"/>
    <w:rsid w:val="00D61E8B"/>
    <w:rsid w:val="00D62A7B"/>
    <w:rsid w:val="00D6621B"/>
    <w:rsid w:val="00D67D31"/>
    <w:rsid w:val="00D709C0"/>
    <w:rsid w:val="00D7428F"/>
    <w:rsid w:val="00D809D8"/>
    <w:rsid w:val="00D93CFE"/>
    <w:rsid w:val="00D94D5A"/>
    <w:rsid w:val="00D95E95"/>
    <w:rsid w:val="00D96170"/>
    <w:rsid w:val="00D9694A"/>
    <w:rsid w:val="00DA79F4"/>
    <w:rsid w:val="00DC647E"/>
    <w:rsid w:val="00DD1269"/>
    <w:rsid w:val="00DD3FC7"/>
    <w:rsid w:val="00DE1F0E"/>
    <w:rsid w:val="00DE766F"/>
    <w:rsid w:val="00DF48CC"/>
    <w:rsid w:val="00E00E70"/>
    <w:rsid w:val="00E022A2"/>
    <w:rsid w:val="00E05188"/>
    <w:rsid w:val="00E0775F"/>
    <w:rsid w:val="00E172AB"/>
    <w:rsid w:val="00E23F02"/>
    <w:rsid w:val="00E261E9"/>
    <w:rsid w:val="00E27E24"/>
    <w:rsid w:val="00E43449"/>
    <w:rsid w:val="00E504C4"/>
    <w:rsid w:val="00E542BB"/>
    <w:rsid w:val="00E73BE7"/>
    <w:rsid w:val="00E740B1"/>
    <w:rsid w:val="00E83D7B"/>
    <w:rsid w:val="00E85125"/>
    <w:rsid w:val="00E97FEE"/>
    <w:rsid w:val="00EA05BE"/>
    <w:rsid w:val="00EA19AE"/>
    <w:rsid w:val="00EA6AC8"/>
    <w:rsid w:val="00EB1E23"/>
    <w:rsid w:val="00ED0E1E"/>
    <w:rsid w:val="00ED408C"/>
    <w:rsid w:val="00EE0FAD"/>
    <w:rsid w:val="00EE18D2"/>
    <w:rsid w:val="00EE3B8F"/>
    <w:rsid w:val="00EE3EE4"/>
    <w:rsid w:val="00EE50BD"/>
    <w:rsid w:val="00EF0A28"/>
    <w:rsid w:val="00EF69D2"/>
    <w:rsid w:val="00F05010"/>
    <w:rsid w:val="00F1653C"/>
    <w:rsid w:val="00F16A75"/>
    <w:rsid w:val="00F205C9"/>
    <w:rsid w:val="00F22A19"/>
    <w:rsid w:val="00F238C8"/>
    <w:rsid w:val="00F32479"/>
    <w:rsid w:val="00F367C2"/>
    <w:rsid w:val="00F401C8"/>
    <w:rsid w:val="00F42E1B"/>
    <w:rsid w:val="00F42F0F"/>
    <w:rsid w:val="00F45A0C"/>
    <w:rsid w:val="00F45E26"/>
    <w:rsid w:val="00F45F6E"/>
    <w:rsid w:val="00F5365F"/>
    <w:rsid w:val="00F54609"/>
    <w:rsid w:val="00F5769F"/>
    <w:rsid w:val="00F629DE"/>
    <w:rsid w:val="00F650B5"/>
    <w:rsid w:val="00F67757"/>
    <w:rsid w:val="00F806A4"/>
    <w:rsid w:val="00F85F40"/>
    <w:rsid w:val="00F9571F"/>
    <w:rsid w:val="00FA0266"/>
    <w:rsid w:val="00FA3C13"/>
    <w:rsid w:val="00FA5007"/>
    <w:rsid w:val="00FA5B6B"/>
    <w:rsid w:val="00FC05D4"/>
    <w:rsid w:val="00FC486D"/>
    <w:rsid w:val="00FE70AF"/>
    <w:rsid w:val="00FF10C4"/>
    <w:rsid w:val="00FF410A"/>
    <w:rsid w:val="24123537"/>
    <w:rsid w:val="26A9506F"/>
    <w:rsid w:val="34A8BDFE"/>
    <w:rsid w:val="3A3C3C2D"/>
    <w:rsid w:val="3B0F5462"/>
    <w:rsid w:val="3E095053"/>
    <w:rsid w:val="42DCC176"/>
    <w:rsid w:val="48DC08FB"/>
    <w:rsid w:val="73B6650D"/>
    <w:rsid w:val="7A57C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474B5CF"/>
  <w15:docId w15:val="{DBCA9C34-8BF2-466A-A9E6-C6A65296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A2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10"/>
    <w:rsid w:val="0021343B"/>
    <w:pPr>
      <w:snapToGrid w:val="0"/>
      <w:spacing w:before="360" w:after="360"/>
      <w:jc w:val="left"/>
    </w:pPr>
    <w:rPr>
      <w:rFonts w:ascii="HG丸ｺﾞｼｯｸM-PRO"/>
      <w:bCs/>
      <w:caps/>
      <w:sz w:val="24"/>
      <w:szCs w:val="28"/>
      <w:u w:val="single"/>
    </w:rPr>
  </w:style>
  <w:style w:type="paragraph" w:styleId="10">
    <w:name w:val="toc 1"/>
    <w:basedOn w:val="a"/>
    <w:next w:val="a"/>
    <w:autoRedefine/>
    <w:semiHidden/>
    <w:rsid w:val="0021343B"/>
  </w:style>
  <w:style w:type="paragraph" w:styleId="2">
    <w:name w:val="Body Text Indent 2"/>
    <w:basedOn w:val="a"/>
    <w:semiHidden/>
    <w:rsid w:val="0021343B"/>
    <w:pPr>
      <w:snapToGrid w:val="0"/>
      <w:ind w:left="420" w:hanging="420"/>
    </w:pPr>
    <w:rPr>
      <w:sz w:val="16"/>
    </w:rPr>
  </w:style>
  <w:style w:type="paragraph" w:styleId="a3">
    <w:name w:val="Body Text Indent"/>
    <w:basedOn w:val="a"/>
    <w:semiHidden/>
    <w:rsid w:val="0021343B"/>
    <w:pPr>
      <w:ind w:left="630"/>
    </w:pPr>
    <w:rPr>
      <w:rFonts w:eastAsia="ＭＳ 明朝"/>
      <w:sz w:val="21"/>
      <w:szCs w:val="20"/>
    </w:rPr>
  </w:style>
  <w:style w:type="paragraph" w:customStyle="1" w:styleId="11">
    <w:name w:val="ｽﾀｲﾙ1"/>
    <w:basedOn w:val="a"/>
    <w:rsid w:val="0021343B"/>
    <w:pPr>
      <w:tabs>
        <w:tab w:val="left" w:pos="420"/>
        <w:tab w:val="right" w:pos="8505"/>
      </w:tabs>
      <w:autoSpaceDN w:val="0"/>
      <w:spacing w:line="360" w:lineRule="exact"/>
      <w:ind w:left="204" w:hanging="204"/>
    </w:pPr>
    <w:rPr>
      <w:rFonts w:ascii="ＭＳ 明朝" w:eastAsia="ＭＳ 明朝" w:hAnsi="ＭＳ 明朝"/>
      <w:sz w:val="21"/>
      <w:szCs w:val="20"/>
    </w:rPr>
  </w:style>
  <w:style w:type="paragraph" w:customStyle="1" w:styleId="20">
    <w:name w:val="ｽﾀｲﾙ2"/>
    <w:basedOn w:val="11"/>
    <w:rsid w:val="0021343B"/>
    <w:pPr>
      <w:tabs>
        <w:tab w:val="clear" w:pos="420"/>
        <w:tab w:val="left" w:pos="630"/>
      </w:tabs>
      <w:adjustRightInd w:val="0"/>
      <w:ind w:left="408"/>
    </w:pPr>
  </w:style>
  <w:style w:type="paragraph" w:styleId="a4">
    <w:name w:val="footer"/>
    <w:basedOn w:val="a"/>
    <w:link w:val="a5"/>
    <w:uiPriority w:val="99"/>
    <w:rsid w:val="0021343B"/>
    <w:pPr>
      <w:tabs>
        <w:tab w:val="center" w:pos="4252"/>
        <w:tab w:val="right" w:pos="8504"/>
      </w:tabs>
      <w:snapToGrid w:val="0"/>
    </w:pPr>
    <w:rPr>
      <w:rFonts w:eastAsia="ＭＳ 明朝"/>
      <w:sz w:val="21"/>
      <w:szCs w:val="20"/>
    </w:rPr>
  </w:style>
  <w:style w:type="paragraph" w:styleId="a6">
    <w:name w:val="header"/>
    <w:basedOn w:val="a"/>
    <w:semiHidden/>
    <w:rsid w:val="0021343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21343B"/>
  </w:style>
  <w:style w:type="paragraph" w:styleId="a8">
    <w:name w:val="Balloon Text"/>
    <w:basedOn w:val="a"/>
    <w:semiHidden/>
    <w:rsid w:val="0021343B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rsid w:val="0021343B"/>
    <w:pPr>
      <w:ind w:left="660"/>
    </w:pPr>
  </w:style>
  <w:style w:type="paragraph" w:customStyle="1" w:styleId="font5">
    <w:name w:val="font5"/>
    <w:basedOn w:val="a"/>
    <w:rsid w:val="002134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font6">
    <w:name w:val="font6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</w:rPr>
  </w:style>
  <w:style w:type="paragraph" w:customStyle="1" w:styleId="font7">
    <w:name w:val="font7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font8">
    <w:name w:val="font8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u w:val="single"/>
    </w:rPr>
  </w:style>
  <w:style w:type="paragraph" w:customStyle="1" w:styleId="xl24">
    <w:name w:val="xl24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5">
    <w:name w:val="xl25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8"/>
      <w:szCs w:val="28"/>
    </w:rPr>
  </w:style>
  <w:style w:type="paragraph" w:customStyle="1" w:styleId="xl26">
    <w:name w:val="xl26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7">
    <w:name w:val="xl2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8">
    <w:name w:val="xl28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9">
    <w:name w:val="xl29"/>
    <w:basedOn w:val="a"/>
    <w:rsid w:val="0021343B"/>
    <w:pPr>
      <w:widowControl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0">
    <w:name w:val="xl30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1">
    <w:name w:val="xl3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2">
    <w:name w:val="xl3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3">
    <w:name w:val="xl33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4">
    <w:name w:val="xl34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5">
    <w:name w:val="xl35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6">
    <w:name w:val="xl36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7">
    <w:name w:val="xl37"/>
    <w:basedOn w:val="a"/>
    <w:rsid w:val="0021343B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8">
    <w:name w:val="xl38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9">
    <w:name w:val="xl39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0">
    <w:name w:val="xl40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1">
    <w:name w:val="xl4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2">
    <w:name w:val="xl4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3">
    <w:name w:val="xl43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4">
    <w:name w:val="xl44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5">
    <w:name w:val="xl4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6">
    <w:name w:val="xl46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7">
    <w:name w:val="xl4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8">
    <w:name w:val="xl48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49">
    <w:name w:val="xl49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0">
    <w:name w:val="xl50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51">
    <w:name w:val="xl5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2">
    <w:name w:val="xl5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3">
    <w:name w:val="xl5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4">
    <w:name w:val="xl54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5">
    <w:name w:val="xl5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6">
    <w:name w:val="xl5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7">
    <w:name w:val="xl5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8">
    <w:name w:val="xl5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9">
    <w:name w:val="xl5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0">
    <w:name w:val="xl60"/>
    <w:basedOn w:val="a"/>
    <w:rsid w:val="0021343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1">
    <w:name w:val="xl61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62">
    <w:name w:val="xl62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3">
    <w:name w:val="xl63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4">
    <w:name w:val="xl64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5">
    <w:name w:val="xl65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36"/>
      <w:szCs w:val="36"/>
    </w:rPr>
  </w:style>
  <w:style w:type="paragraph" w:customStyle="1" w:styleId="xl66">
    <w:name w:val="xl66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7">
    <w:name w:val="xl6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68">
    <w:name w:val="xl68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9">
    <w:name w:val="xl69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0">
    <w:name w:val="xl70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1">
    <w:name w:val="xl7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2">
    <w:name w:val="xl72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3">
    <w:name w:val="xl7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4">
    <w:name w:val="xl74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75">
    <w:name w:val="xl7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6">
    <w:name w:val="xl7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7">
    <w:name w:val="xl77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8">
    <w:name w:val="xl7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9">
    <w:name w:val="xl7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80">
    <w:name w:val="xl80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1">
    <w:name w:val="xl81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2">
    <w:name w:val="xl82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3">
    <w:name w:val="xl83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4">
    <w:name w:val="xl84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5">
    <w:name w:val="xl85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table" w:styleId="a9">
    <w:name w:val="Table Grid"/>
    <w:basedOn w:val="a1"/>
    <w:uiPriority w:val="59"/>
    <w:rsid w:val="0026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D50ABE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5A468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0B6DB5"/>
    <w:rPr>
      <w:kern w:val="2"/>
      <w:sz w:val="21"/>
    </w:rPr>
  </w:style>
  <w:style w:type="character" w:styleId="ac">
    <w:name w:val="annotation reference"/>
    <w:basedOn w:val="a0"/>
    <w:uiPriority w:val="99"/>
    <w:semiHidden/>
    <w:unhideWhenUsed/>
    <w:rsid w:val="003C165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165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1651"/>
    <w:rPr>
      <w:rFonts w:eastAsia="HG丸ｺﾞｼｯｸM-PRO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16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1651"/>
    <w:rPr>
      <w:rFonts w:eastAsia="HG丸ｺﾞｼｯｸM-PRO"/>
      <w:b/>
      <w:bCs/>
      <w:kern w:val="2"/>
      <w:sz w:val="22"/>
      <w:szCs w:val="22"/>
    </w:rPr>
  </w:style>
  <w:style w:type="character" w:styleId="af1">
    <w:name w:val="Hyperlink"/>
    <w:basedOn w:val="a0"/>
    <w:uiPriority w:val="99"/>
    <w:unhideWhenUsed/>
    <w:rsid w:val="00455B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5B4D"/>
    <w:rPr>
      <w:color w:val="605E5C"/>
      <w:shd w:val="clear" w:color="auto" w:fill="E1DFDD"/>
    </w:rPr>
  </w:style>
  <w:style w:type="table" w:customStyle="1" w:styleId="TableGrid">
    <w:name w:val="TableGrid"/>
    <w:rsid w:val="00D67D31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Web">
    <w:name w:val="Normal (Web)"/>
    <w:basedOn w:val="a"/>
    <w:uiPriority w:val="99"/>
    <w:semiHidden/>
    <w:unhideWhenUsed/>
    <w:rsid w:val="00B1472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C8A5B-3471-4046-B5B7-A2769EC2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国民体育大会参加者傷害補償制度のあらまし</vt:lpstr>
    </vt:vector>
  </TitlesOfParts>
  <Company>HP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国民体育大会参加者傷害補償制度のあらまし</dc:title>
  <dc:subject/>
  <dc:creator>kaw</dc:creator>
  <cp:keywords/>
  <dc:description/>
  <cp:lastModifiedBy>user</cp:lastModifiedBy>
  <cp:revision>23</cp:revision>
  <cp:lastPrinted>2025-06-05T05:03:00Z</cp:lastPrinted>
  <dcterms:created xsi:type="dcterms:W3CDTF">2024-03-04T02:48:00Z</dcterms:created>
  <dcterms:modified xsi:type="dcterms:W3CDTF">2025-06-05T05:03:00Z</dcterms:modified>
</cp:coreProperties>
</file>